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2A48B" w14:textId="5DD25583" w:rsidR="006D5ED4" w:rsidRPr="00BB67CD" w:rsidRDefault="00675731" w:rsidP="00B1252F">
      <w:pPr>
        <w:pStyle w:val="Teksttreci40"/>
        <w:shd w:val="clear" w:color="auto" w:fill="auto"/>
        <w:spacing w:after="283" w:line="240" w:lineRule="auto"/>
        <w:ind w:left="4956" w:hanging="4896"/>
      </w:pPr>
      <w:r w:rsidRPr="002D3EB6" w:rsidDel="00675731">
        <w:rPr>
          <w:rStyle w:val="Brak"/>
        </w:rPr>
        <w:t xml:space="preserve"> </w:t>
      </w:r>
      <w:r w:rsidR="006D5ED4" w:rsidRPr="00BB67CD">
        <w:t xml:space="preserve">(pieczęć Wykonawcy/Wykonawców) </w:t>
      </w:r>
      <w:r w:rsidR="006D5ED4" w:rsidRPr="00BB67CD">
        <w:tab/>
      </w:r>
      <w:r w:rsidR="006D5ED4" w:rsidRPr="00BB67CD">
        <w:tab/>
      </w:r>
      <w:r w:rsidR="006D5ED4" w:rsidRPr="00BB67CD">
        <w:tab/>
      </w:r>
      <w:r w:rsidR="006D5ED4" w:rsidRPr="00BB67CD">
        <w:tab/>
        <w:t xml:space="preserve"> </w:t>
      </w:r>
      <w:r w:rsidR="0017625F">
        <w:tab/>
      </w:r>
      <w:r w:rsidR="0017625F">
        <w:tab/>
      </w:r>
      <w:r w:rsidR="0017625F">
        <w:tab/>
      </w:r>
      <w:r w:rsidR="006D5ED4" w:rsidRPr="00BB67CD">
        <w:t>Załącznik nr 1 do Zaproszenia</w:t>
      </w:r>
    </w:p>
    <w:p w14:paraId="3F88F8F5" w14:textId="77777777" w:rsidR="00343B96" w:rsidRDefault="00343B96" w:rsidP="00B1252F">
      <w:pPr>
        <w:pStyle w:val="Teksttreci30"/>
        <w:shd w:val="clear" w:color="auto" w:fill="auto"/>
        <w:spacing w:before="0" w:line="240" w:lineRule="auto"/>
        <w:ind w:left="1140"/>
      </w:pPr>
      <w:r w:rsidRPr="00343B96">
        <w:t>FORMULARZ OFERTOWY</w:t>
      </w:r>
    </w:p>
    <w:p w14:paraId="61A4C39B" w14:textId="4F7A2AAC" w:rsidR="006D5ED4" w:rsidRPr="00BB67CD" w:rsidRDefault="006D5ED4" w:rsidP="00B1252F">
      <w:pPr>
        <w:pStyle w:val="Teksttreci30"/>
        <w:shd w:val="clear" w:color="auto" w:fill="auto"/>
        <w:spacing w:before="0" w:line="240" w:lineRule="auto"/>
        <w:ind w:left="1140"/>
      </w:pPr>
      <w:r w:rsidRPr="00BB67CD">
        <w:rPr>
          <w:rStyle w:val="Teksttreci3Bezpogrubienia"/>
        </w:rPr>
        <w:t>Dotyczy procedury na „</w:t>
      </w:r>
      <w:r w:rsidR="004F172F" w:rsidRPr="004F172F">
        <w:t xml:space="preserve">Dostawę </w:t>
      </w:r>
      <w:bookmarkStart w:id="0" w:name="_Hlk210656560"/>
      <w:r w:rsidR="004F172F" w:rsidRPr="004F172F">
        <w:t>2 elektrycznych wózków paletowy</w:t>
      </w:r>
      <w:r w:rsidR="004F172F">
        <w:t>ch</w:t>
      </w:r>
      <w:r w:rsidR="004F172F" w:rsidRPr="004F172F">
        <w:t xml:space="preserve"> </w:t>
      </w:r>
      <w:bookmarkEnd w:id="0"/>
      <w:r w:rsidR="004F172F" w:rsidRPr="004F172F">
        <w:t>dla</w:t>
      </w:r>
      <w:r w:rsidR="00B4018E">
        <w:t> </w:t>
      </w:r>
      <w:r w:rsidR="004F172F" w:rsidRPr="004F172F">
        <w:t>Głównego Inspektoratu Transportu Drogowego”.</w:t>
      </w:r>
      <w:r w:rsidRPr="00BB67CD">
        <w:t>”</w:t>
      </w:r>
    </w:p>
    <w:p w14:paraId="66B58A25" w14:textId="77777777" w:rsidR="00804E82" w:rsidRDefault="00804E82" w:rsidP="0008613F">
      <w:pPr>
        <w:spacing w:after="399"/>
        <w:ind w:left="142" w:right="6360"/>
        <w:rPr>
          <w:rFonts w:ascii="Times New Roman" w:hAnsi="Times New Roman" w:cs="Times New Roman"/>
        </w:rPr>
      </w:pPr>
    </w:p>
    <w:p w14:paraId="08F0F1E5" w14:textId="0D3FE15E" w:rsidR="006D5ED4" w:rsidRPr="00A275B3" w:rsidRDefault="006D5ED4" w:rsidP="00E70186">
      <w:pPr>
        <w:spacing w:after="399"/>
        <w:ind w:left="142" w:right="6360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Ja/my niżej podpisany/i: działając w imieniu i na rzecz</w:t>
      </w:r>
    </w:p>
    <w:p w14:paraId="1E7C96D7" w14:textId="1CC3F907" w:rsidR="006D5ED4" w:rsidRPr="00A275B3" w:rsidRDefault="006D5ED4" w:rsidP="00E70186">
      <w:pPr>
        <w:ind w:left="142" w:right="740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………………………………………………………………………………………</w:t>
      </w:r>
    </w:p>
    <w:p w14:paraId="2CB375DF" w14:textId="77777777" w:rsidR="006D5ED4" w:rsidRPr="00E70186" w:rsidRDefault="006D5ED4" w:rsidP="00E70186">
      <w:pPr>
        <w:ind w:left="142"/>
        <w:jc w:val="center"/>
        <w:rPr>
          <w:rFonts w:ascii="Times New Roman" w:hAnsi="Times New Roman" w:cs="Times New Roman"/>
          <w:sz w:val="20"/>
          <w:szCs w:val="20"/>
        </w:rPr>
      </w:pPr>
      <w:r w:rsidRPr="00E70186">
        <w:rPr>
          <w:rFonts w:ascii="Times New Roman" w:hAnsi="Times New Roman" w:cs="Times New Roman"/>
          <w:sz w:val="20"/>
          <w:szCs w:val="20"/>
        </w:rPr>
        <w:t>(nazwa (firma) i dokładny adres Wykonawcy/Wykonawców. W przypadku składania oferty</w:t>
      </w:r>
      <w:r w:rsidRPr="00E70186">
        <w:rPr>
          <w:rFonts w:ascii="Times New Roman" w:hAnsi="Times New Roman" w:cs="Times New Roman"/>
          <w:sz w:val="20"/>
          <w:szCs w:val="20"/>
        </w:rPr>
        <w:br/>
        <w:t>przez podmioty występujące wspólnie należy podać nazwy (firmy i adresy wszystkich</w:t>
      </w:r>
      <w:r w:rsidRPr="00E70186">
        <w:rPr>
          <w:rFonts w:ascii="Times New Roman" w:hAnsi="Times New Roman" w:cs="Times New Roman"/>
          <w:sz w:val="20"/>
          <w:szCs w:val="20"/>
        </w:rPr>
        <w:br/>
        <w:t>wspólników spółki cywilnej lub członków konsorcjum)</w:t>
      </w:r>
    </w:p>
    <w:p w14:paraId="2483FF31" w14:textId="77777777" w:rsidR="00343B96" w:rsidRPr="00A275B3" w:rsidRDefault="00343B96" w:rsidP="00E70186">
      <w:pPr>
        <w:ind w:left="142"/>
        <w:jc w:val="center"/>
        <w:rPr>
          <w:rFonts w:ascii="Times New Roman" w:hAnsi="Times New Roman" w:cs="Times New Roman"/>
        </w:rPr>
      </w:pPr>
    </w:p>
    <w:p w14:paraId="7BBDB597" w14:textId="77777777" w:rsidR="006D5ED4" w:rsidRPr="00A275B3" w:rsidRDefault="006D5ED4" w:rsidP="000104A0">
      <w:pPr>
        <w:tabs>
          <w:tab w:val="left" w:pos="9066"/>
        </w:tabs>
        <w:ind w:left="142" w:hanging="400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Oświadczamy, iż:</w:t>
      </w:r>
    </w:p>
    <w:p w14:paraId="37EC49EF" w14:textId="09FCDBEB" w:rsidR="006D5ED4" w:rsidRPr="00A275B3" w:rsidRDefault="006D5ED4" w:rsidP="000104A0">
      <w:pPr>
        <w:numPr>
          <w:ilvl w:val="0"/>
          <w:numId w:val="10"/>
        </w:numPr>
        <w:tabs>
          <w:tab w:val="left" w:pos="1162"/>
          <w:tab w:val="left" w:pos="8931"/>
          <w:tab w:val="left" w:pos="9781"/>
        </w:tabs>
        <w:ind w:left="142" w:right="135" w:hanging="400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składamy ofertę na wykonanie przedmiotu zamówienia w zakresie określonym w</w:t>
      </w:r>
      <w:r w:rsidR="00B4018E">
        <w:rPr>
          <w:rFonts w:ascii="Times New Roman" w:hAnsi="Times New Roman" w:cs="Times New Roman"/>
        </w:rPr>
        <w:t> </w:t>
      </w:r>
      <w:r w:rsidRPr="00A275B3">
        <w:rPr>
          <w:rFonts w:ascii="Times New Roman" w:hAnsi="Times New Roman" w:cs="Times New Roman"/>
        </w:rPr>
        <w:t>Zaproszeniu.</w:t>
      </w:r>
    </w:p>
    <w:p w14:paraId="7EDD14D6" w14:textId="77777777" w:rsidR="006D5ED4" w:rsidRPr="00A275B3" w:rsidRDefault="006D5ED4" w:rsidP="000104A0">
      <w:pPr>
        <w:numPr>
          <w:ilvl w:val="0"/>
          <w:numId w:val="10"/>
        </w:numPr>
        <w:tabs>
          <w:tab w:val="left" w:pos="1162"/>
          <w:tab w:val="left" w:pos="8931"/>
        </w:tabs>
        <w:ind w:left="142" w:right="135" w:hanging="400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oświadczamy, że zapoznaliśmy się z Zaproszeniem i uznajemy się za związanych jego postanowieniami;</w:t>
      </w:r>
    </w:p>
    <w:p w14:paraId="02754CBB" w14:textId="77777777" w:rsidR="006D5ED4" w:rsidRPr="00A275B3" w:rsidRDefault="006D5ED4" w:rsidP="000104A0">
      <w:pPr>
        <w:numPr>
          <w:ilvl w:val="0"/>
          <w:numId w:val="10"/>
        </w:numPr>
        <w:tabs>
          <w:tab w:val="left" w:pos="1162"/>
          <w:tab w:val="left" w:pos="8931"/>
        </w:tabs>
        <w:ind w:left="142" w:right="135" w:hanging="400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oferujemy wykonanie przedmiotu zamówienia na następujących warunkach:</w:t>
      </w:r>
    </w:p>
    <w:p w14:paraId="690D667E" w14:textId="77777777" w:rsidR="006D5ED4" w:rsidRPr="00A275B3" w:rsidRDefault="006D5ED4" w:rsidP="000104A0">
      <w:pPr>
        <w:numPr>
          <w:ilvl w:val="0"/>
          <w:numId w:val="11"/>
        </w:numPr>
        <w:tabs>
          <w:tab w:val="left" w:pos="1514"/>
          <w:tab w:val="left" w:pos="8931"/>
        </w:tabs>
        <w:ind w:left="142" w:right="135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za cenę łączną</w:t>
      </w:r>
    </w:p>
    <w:p w14:paraId="4221D155" w14:textId="77777777" w:rsidR="006D5ED4" w:rsidRPr="00A275B3" w:rsidRDefault="006D5ED4" w:rsidP="000104A0">
      <w:pPr>
        <w:tabs>
          <w:tab w:val="left" w:leader="dot" w:pos="2837"/>
          <w:tab w:val="left" w:leader="dot" w:pos="8458"/>
          <w:tab w:val="left" w:pos="8931"/>
        </w:tabs>
        <w:ind w:left="142" w:right="135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netto</w:t>
      </w:r>
      <w:r w:rsidRPr="00A275B3">
        <w:rPr>
          <w:rFonts w:ascii="Times New Roman" w:hAnsi="Times New Roman" w:cs="Times New Roman"/>
        </w:rPr>
        <w:tab/>
        <w:t>złotych (słownie złotych:</w:t>
      </w:r>
      <w:r w:rsidRPr="00A275B3">
        <w:rPr>
          <w:rFonts w:ascii="Times New Roman" w:hAnsi="Times New Roman" w:cs="Times New Roman"/>
        </w:rPr>
        <w:tab/>
        <w:t>)</w:t>
      </w:r>
    </w:p>
    <w:p w14:paraId="26688764" w14:textId="77777777" w:rsidR="006D5ED4" w:rsidRPr="00A275B3" w:rsidRDefault="006D5ED4" w:rsidP="000104A0">
      <w:pPr>
        <w:tabs>
          <w:tab w:val="left" w:leader="dot" w:pos="3442"/>
          <w:tab w:val="left" w:pos="8931"/>
        </w:tabs>
        <w:ind w:left="142" w:right="135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+ podatek VAT</w:t>
      </w:r>
      <w:r w:rsidRPr="00A275B3">
        <w:rPr>
          <w:rFonts w:ascii="Times New Roman" w:hAnsi="Times New Roman" w:cs="Times New Roman"/>
        </w:rPr>
        <w:tab/>
        <w:t>%, to jest,</w:t>
      </w:r>
    </w:p>
    <w:p w14:paraId="131ED52F" w14:textId="77777777" w:rsidR="006D5ED4" w:rsidRPr="00A275B3" w:rsidRDefault="006D5ED4" w:rsidP="000104A0">
      <w:pPr>
        <w:tabs>
          <w:tab w:val="left" w:leader="dot" w:pos="2592"/>
          <w:tab w:val="left" w:leader="dot" w:pos="7939"/>
          <w:tab w:val="left" w:pos="8931"/>
        </w:tabs>
        <w:ind w:left="142" w:right="135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brutto</w:t>
      </w:r>
      <w:r w:rsidRPr="00A275B3">
        <w:rPr>
          <w:rFonts w:ascii="Times New Roman" w:hAnsi="Times New Roman" w:cs="Times New Roman"/>
        </w:rPr>
        <w:tab/>
        <w:t>złotych (słownie złotych:</w:t>
      </w:r>
      <w:r w:rsidRPr="00A275B3">
        <w:rPr>
          <w:rFonts w:ascii="Times New Roman" w:hAnsi="Times New Roman" w:cs="Times New Roman"/>
        </w:rPr>
        <w:tab/>
        <w:t>),</w:t>
      </w:r>
    </w:p>
    <w:p w14:paraId="20E514FD" w14:textId="77777777" w:rsidR="006D5ED4" w:rsidRPr="00A275B3" w:rsidRDefault="006D5ED4" w:rsidP="000104A0">
      <w:pPr>
        <w:tabs>
          <w:tab w:val="left" w:pos="8931"/>
        </w:tabs>
        <w:ind w:left="142" w:right="135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po cenach asortymentu zgodnie z załączonym formularzem asortymentowo-cenowym (Załącznik nr 2 do Zaproszenia)</w:t>
      </w:r>
    </w:p>
    <w:p w14:paraId="477BD4C4" w14:textId="008E6245" w:rsidR="006D5ED4" w:rsidRPr="0008613F" w:rsidRDefault="006D5ED4" w:rsidP="000104A0">
      <w:pPr>
        <w:numPr>
          <w:ilvl w:val="0"/>
          <w:numId w:val="11"/>
        </w:numPr>
        <w:tabs>
          <w:tab w:val="left" w:pos="1527"/>
          <w:tab w:val="left" w:leader="dot" w:pos="7322"/>
          <w:tab w:val="left" w:pos="8931"/>
        </w:tabs>
        <w:ind w:left="142" w:right="135"/>
        <w:jc w:val="both"/>
        <w:rPr>
          <w:rFonts w:ascii="Times New Roman" w:hAnsi="Times New Roman" w:cs="Times New Roman"/>
        </w:rPr>
      </w:pPr>
      <w:r w:rsidRPr="00812EA3">
        <w:rPr>
          <w:rFonts w:ascii="Times New Roman" w:hAnsi="Times New Roman" w:cs="Times New Roman"/>
        </w:rPr>
        <w:t xml:space="preserve">w terminie realizacji wynoszącym maksymalnie </w:t>
      </w:r>
      <w:r w:rsidRPr="00812EA3">
        <w:rPr>
          <w:rFonts w:ascii="Times New Roman" w:hAnsi="Times New Roman" w:cs="Times New Roman"/>
        </w:rPr>
        <w:tab/>
        <w:t xml:space="preserve"> dni kalendarzowych od dnia</w:t>
      </w:r>
      <w:r w:rsidR="0008613F" w:rsidRPr="0008613F">
        <w:rPr>
          <w:rFonts w:ascii="Times New Roman" w:hAnsi="Times New Roman" w:cs="Times New Roman"/>
        </w:rPr>
        <w:t xml:space="preserve"> </w:t>
      </w:r>
      <w:r w:rsidR="00393A39">
        <w:rPr>
          <w:rFonts w:ascii="Times New Roman" w:hAnsi="Times New Roman" w:cs="Times New Roman"/>
        </w:rPr>
        <w:t xml:space="preserve">złożenia </w:t>
      </w:r>
      <w:r w:rsidR="00800E72" w:rsidRPr="00812EA3">
        <w:rPr>
          <w:rFonts w:ascii="Times New Roman" w:hAnsi="Times New Roman" w:cs="Times New Roman"/>
        </w:rPr>
        <w:t xml:space="preserve"> </w:t>
      </w:r>
      <w:r w:rsidR="00393A39">
        <w:rPr>
          <w:rFonts w:ascii="Times New Roman" w:hAnsi="Times New Roman" w:cs="Times New Roman"/>
        </w:rPr>
        <w:t>zamówienia</w:t>
      </w:r>
      <w:r w:rsidRPr="0008613F">
        <w:rPr>
          <w:rFonts w:ascii="Times New Roman" w:hAnsi="Times New Roman" w:cs="Times New Roman"/>
        </w:rPr>
        <w:t>.</w:t>
      </w:r>
    </w:p>
    <w:p w14:paraId="749E2CC8" w14:textId="77777777" w:rsidR="006D5ED4" w:rsidRPr="00BB67CD" w:rsidRDefault="006D5ED4" w:rsidP="000104A0">
      <w:pPr>
        <w:tabs>
          <w:tab w:val="left" w:pos="8931"/>
        </w:tabs>
        <w:ind w:left="142" w:right="135"/>
        <w:jc w:val="both"/>
        <w:rPr>
          <w:rStyle w:val="Teksttreci50"/>
          <w:rFonts w:eastAsia="Arial Unicode MS"/>
          <w:b w:val="0"/>
          <w:bCs w:val="0"/>
        </w:rPr>
      </w:pPr>
      <w:r w:rsidRPr="00BB67CD">
        <w:rPr>
          <w:rStyle w:val="Teksttreci50"/>
          <w:rFonts w:eastAsia="Arial Unicode MS"/>
          <w:b w:val="0"/>
          <w:bCs w:val="0"/>
        </w:rPr>
        <w:t xml:space="preserve">Uwaga: stanowi kryterium oceny ofert. </w:t>
      </w:r>
    </w:p>
    <w:p w14:paraId="7328DCBB" w14:textId="77777777" w:rsidR="006D5ED4" w:rsidRPr="00BB67CD" w:rsidRDefault="006D5ED4" w:rsidP="000104A0">
      <w:pPr>
        <w:tabs>
          <w:tab w:val="left" w:pos="8931"/>
        </w:tabs>
        <w:ind w:left="142" w:right="135"/>
        <w:jc w:val="both"/>
        <w:rPr>
          <w:rStyle w:val="Teksttreci50"/>
          <w:rFonts w:eastAsia="Arial Unicode MS"/>
          <w:b w:val="0"/>
          <w:bCs w:val="0"/>
        </w:rPr>
      </w:pPr>
      <w:r w:rsidRPr="00BB67CD">
        <w:rPr>
          <w:rStyle w:val="Teksttreci50"/>
          <w:rFonts w:eastAsia="Arial Unicode MS"/>
          <w:b w:val="0"/>
          <w:bCs w:val="0"/>
        </w:rPr>
        <w:t>Należy wpisać 1, 2, 3, 4, 5, 6, 7, 8, 9, 10, 11, 12, 13 lub 14 dni kalendarzowych.</w:t>
      </w:r>
    </w:p>
    <w:p w14:paraId="01A8D751" w14:textId="77777777" w:rsidR="006D5ED4" w:rsidRPr="00BB67CD" w:rsidRDefault="006D5ED4" w:rsidP="000104A0">
      <w:pPr>
        <w:tabs>
          <w:tab w:val="left" w:pos="8931"/>
        </w:tabs>
        <w:ind w:left="142" w:right="135"/>
        <w:jc w:val="both"/>
        <w:rPr>
          <w:rStyle w:val="Teksttreci50"/>
          <w:rFonts w:eastAsia="Arial Unicode MS"/>
          <w:b w:val="0"/>
          <w:bCs w:val="0"/>
        </w:rPr>
      </w:pPr>
      <w:r w:rsidRPr="00BB67CD">
        <w:rPr>
          <w:rStyle w:val="Teksttreci50"/>
          <w:rFonts w:eastAsia="Arial Unicode MS"/>
          <w:b w:val="0"/>
          <w:bCs w:val="0"/>
        </w:rPr>
        <w:t>W przypadku braku podania przez Wykonawcę powyższej informacji Zamawiający przyzna 0 punktów w ramach kryterium i uzna, że Wykonawca jest zobowiązany do realizacji zamówienia w terminie maksymalnie 14 dni kalendarzowych od złożenia zamówienia. W przypadku podania terminu realizacji innego niż 1, 2, 3, 4, 5, 6, 7, 8, 9, 10, 11, 12, 13 lub 14 dni kalendarzowych oferta zostanie odrzucona jako niezgodna z Zaproszeniem.</w:t>
      </w:r>
    </w:p>
    <w:p w14:paraId="7EE64C5D" w14:textId="77777777" w:rsidR="006D5ED4" w:rsidRPr="00A275B3" w:rsidRDefault="006D5ED4" w:rsidP="000104A0">
      <w:pPr>
        <w:numPr>
          <w:ilvl w:val="0"/>
          <w:numId w:val="10"/>
        </w:numPr>
        <w:tabs>
          <w:tab w:val="left" w:pos="1162"/>
          <w:tab w:val="left" w:pos="8931"/>
        </w:tabs>
        <w:ind w:left="142" w:right="135" w:hanging="400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akceptujemy warunki płatności określone w Zaproszeniu;</w:t>
      </w:r>
    </w:p>
    <w:p w14:paraId="640C9B0C" w14:textId="715CA07E" w:rsidR="006D5ED4" w:rsidRPr="00A275B3" w:rsidRDefault="006D5ED4" w:rsidP="000104A0">
      <w:pPr>
        <w:numPr>
          <w:ilvl w:val="0"/>
          <w:numId w:val="10"/>
        </w:numPr>
        <w:tabs>
          <w:tab w:val="left" w:pos="1162"/>
          <w:tab w:val="left" w:pos="8931"/>
        </w:tabs>
        <w:ind w:left="142" w:right="135" w:hanging="400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uważamy się za związanych niniejszą ofertą przez cały okres wskazany w</w:t>
      </w:r>
      <w:r w:rsidR="0008613F">
        <w:rPr>
          <w:rFonts w:ascii="Times New Roman" w:hAnsi="Times New Roman" w:cs="Times New Roman"/>
        </w:rPr>
        <w:t> </w:t>
      </w:r>
      <w:r w:rsidRPr="00A275B3">
        <w:rPr>
          <w:rFonts w:ascii="Times New Roman" w:hAnsi="Times New Roman" w:cs="Times New Roman"/>
        </w:rPr>
        <w:t>Zaproszeniu, tj.</w:t>
      </w:r>
      <w:r w:rsidR="000104A0">
        <w:rPr>
          <w:rFonts w:ascii="Times New Roman" w:hAnsi="Times New Roman" w:cs="Times New Roman"/>
        </w:rPr>
        <w:t> </w:t>
      </w:r>
      <w:r w:rsidRPr="00A275B3">
        <w:rPr>
          <w:rFonts w:ascii="Times New Roman" w:hAnsi="Times New Roman" w:cs="Times New Roman"/>
        </w:rPr>
        <w:t>przez okres 30 dni od dnia w którym upływa termin składania ofert;</w:t>
      </w:r>
    </w:p>
    <w:p w14:paraId="760BD496" w14:textId="77777777" w:rsidR="008820FF" w:rsidRPr="00A275B3" w:rsidRDefault="006D5ED4" w:rsidP="000104A0">
      <w:pPr>
        <w:numPr>
          <w:ilvl w:val="0"/>
          <w:numId w:val="10"/>
        </w:numPr>
        <w:tabs>
          <w:tab w:val="left" w:pos="1162"/>
          <w:tab w:val="left" w:pos="8931"/>
        </w:tabs>
        <w:ind w:left="142" w:right="135" w:hanging="400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oświadczamy, że sposób reprezentacji Wykonawcy / Wykonawców* dla potrzeb niniejszego zamówienia jest następujący:</w:t>
      </w:r>
      <w:r w:rsidR="008820FF" w:rsidRPr="00A275B3">
        <w:rPr>
          <w:rFonts w:ascii="Times New Roman" w:hAnsi="Times New Roman" w:cs="Times New Roman"/>
        </w:rPr>
        <w:t xml:space="preserve"> </w:t>
      </w:r>
    </w:p>
    <w:p w14:paraId="52A50096" w14:textId="7A40B3D9" w:rsidR="006D5ED4" w:rsidRPr="00A275B3" w:rsidRDefault="00324F8E" w:rsidP="000104A0">
      <w:pPr>
        <w:tabs>
          <w:tab w:val="left" w:pos="1162"/>
          <w:tab w:val="left" w:pos="8931"/>
        </w:tabs>
        <w:ind w:left="142" w:right="13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8820FF" w:rsidRPr="00A275B3">
        <w:rPr>
          <w:rFonts w:ascii="Times New Roman" w:hAnsi="Times New Roman" w:cs="Times New Roman"/>
        </w:rPr>
        <w:t>wypełniają jedynie przedsiębiorcy składający wspólną ofertę - spółki cywilne lub konsorcja);</w:t>
      </w:r>
    </w:p>
    <w:p w14:paraId="454E7C6B" w14:textId="09860128" w:rsidR="006D5ED4" w:rsidRPr="00A275B3" w:rsidRDefault="006D5ED4" w:rsidP="000104A0">
      <w:pPr>
        <w:numPr>
          <w:ilvl w:val="0"/>
          <w:numId w:val="10"/>
        </w:numPr>
        <w:tabs>
          <w:tab w:val="left" w:pos="1162"/>
          <w:tab w:val="left" w:pos="8931"/>
        </w:tabs>
        <w:ind w:left="142" w:right="135" w:hanging="400"/>
        <w:jc w:val="both"/>
        <w:rPr>
          <w:rFonts w:ascii="Times New Roman" w:hAnsi="Times New Roman" w:cs="Times New Roman"/>
          <w:color w:val="000000" w:themeColor="text1"/>
        </w:rPr>
      </w:pPr>
      <w:r w:rsidRPr="00A275B3">
        <w:rPr>
          <w:rFonts w:ascii="Times New Roman" w:hAnsi="Times New Roman" w:cs="Times New Roman"/>
          <w:iCs/>
          <w:color w:val="000000" w:themeColor="text1"/>
        </w:rPr>
        <w:t>oświadczamy, iż nie podlegamy wykluczeniu</w:t>
      </w:r>
      <w:r w:rsidRPr="00A275B3">
        <w:rPr>
          <w:rFonts w:ascii="Times New Roman" w:hAnsi="Times New Roman" w:cs="Times New Roman"/>
          <w:color w:val="000000" w:themeColor="text1"/>
        </w:rPr>
        <w:t>, o którym mowa w art. 7 ust. 1 w</w:t>
      </w:r>
      <w:r w:rsidR="0008613F">
        <w:rPr>
          <w:rFonts w:ascii="Times New Roman" w:hAnsi="Times New Roman" w:cs="Times New Roman"/>
          <w:color w:val="000000" w:themeColor="text1"/>
        </w:rPr>
        <w:t> </w:t>
      </w:r>
      <w:r w:rsidRPr="00A275B3">
        <w:rPr>
          <w:rFonts w:ascii="Times New Roman" w:hAnsi="Times New Roman" w:cs="Times New Roman"/>
          <w:color w:val="000000" w:themeColor="text1"/>
        </w:rPr>
        <w:t>związku z</w:t>
      </w:r>
      <w:r w:rsidR="00B4018E">
        <w:rPr>
          <w:rFonts w:ascii="Times New Roman" w:hAnsi="Times New Roman" w:cs="Times New Roman"/>
          <w:color w:val="000000" w:themeColor="text1"/>
        </w:rPr>
        <w:t> </w:t>
      </w:r>
      <w:r w:rsidRPr="00A275B3">
        <w:rPr>
          <w:rFonts w:ascii="Times New Roman" w:hAnsi="Times New Roman" w:cs="Times New Roman"/>
          <w:color w:val="000000" w:themeColor="text1"/>
        </w:rPr>
        <w:t xml:space="preserve">ust. 9 ustawy z dnia 13 kwietnia 2022 r. o szczególnych rozwiązaniach w zakresie przeciwdziałania wspieraniu agresji na Ukrainę oraz służących ochronie bezpieczeństwa narodowego (Dz. U. </w:t>
      </w:r>
      <w:r w:rsidR="00324F8E">
        <w:rPr>
          <w:rFonts w:ascii="Times New Roman" w:hAnsi="Times New Roman" w:cs="Times New Roman"/>
          <w:color w:val="000000" w:themeColor="text1"/>
        </w:rPr>
        <w:t xml:space="preserve">z </w:t>
      </w:r>
      <w:r w:rsidRPr="00A275B3">
        <w:rPr>
          <w:rFonts w:ascii="Times New Roman" w:hAnsi="Times New Roman" w:cs="Times New Roman"/>
          <w:color w:val="000000" w:themeColor="text1"/>
        </w:rPr>
        <w:t>202</w:t>
      </w:r>
      <w:r w:rsidR="00324F8E">
        <w:rPr>
          <w:rFonts w:ascii="Times New Roman" w:hAnsi="Times New Roman" w:cs="Times New Roman"/>
          <w:color w:val="000000" w:themeColor="text1"/>
        </w:rPr>
        <w:t>5 r.</w:t>
      </w:r>
      <w:r w:rsidRPr="00A275B3">
        <w:rPr>
          <w:rFonts w:ascii="Times New Roman" w:hAnsi="Times New Roman" w:cs="Times New Roman"/>
          <w:color w:val="000000" w:themeColor="text1"/>
        </w:rPr>
        <w:t>, poz. 5</w:t>
      </w:r>
      <w:r w:rsidR="00324F8E">
        <w:rPr>
          <w:rFonts w:ascii="Times New Roman" w:hAnsi="Times New Roman" w:cs="Times New Roman"/>
          <w:color w:val="000000" w:themeColor="text1"/>
        </w:rPr>
        <w:t>1</w:t>
      </w:r>
      <w:r w:rsidRPr="00A275B3">
        <w:rPr>
          <w:rFonts w:ascii="Times New Roman" w:hAnsi="Times New Roman" w:cs="Times New Roman"/>
          <w:color w:val="000000" w:themeColor="text1"/>
        </w:rPr>
        <w:t>7);</w:t>
      </w:r>
    </w:p>
    <w:p w14:paraId="6F07E26B" w14:textId="5FBBCB73" w:rsidR="006D5ED4" w:rsidRPr="00A275B3" w:rsidRDefault="006D5ED4" w:rsidP="000104A0">
      <w:pPr>
        <w:numPr>
          <w:ilvl w:val="0"/>
          <w:numId w:val="10"/>
        </w:numPr>
        <w:tabs>
          <w:tab w:val="left" w:pos="1162"/>
          <w:tab w:val="left" w:pos="8931"/>
        </w:tabs>
        <w:ind w:left="142" w:right="135" w:hanging="400"/>
        <w:jc w:val="both"/>
        <w:rPr>
          <w:rFonts w:ascii="Times New Roman" w:hAnsi="Times New Roman" w:cs="Times New Roman"/>
          <w:color w:val="000000" w:themeColor="text1"/>
        </w:rPr>
      </w:pPr>
      <w:r w:rsidRPr="00A275B3">
        <w:rPr>
          <w:rFonts w:ascii="Times New Roman" w:hAnsi="Times New Roman" w:cs="Times New Roman"/>
          <w:color w:val="000000" w:themeColor="text1"/>
        </w:rPr>
        <w:t>oświadczamy, że nie jesteśmy wpisani (w tym nasz beneficjent rzeczywisty, jednostka dominująca) i nie dopuścimy do dokonania wpisu w okresie obowiązywania oferty na  odpowiednią listę lub do wykazu – podstawa prawna: art. 7 ust. 1 w związku z</w:t>
      </w:r>
      <w:r w:rsidR="00CA1A82">
        <w:rPr>
          <w:rFonts w:ascii="Times New Roman" w:hAnsi="Times New Roman" w:cs="Times New Roman"/>
          <w:color w:val="000000" w:themeColor="text1"/>
        </w:rPr>
        <w:t> </w:t>
      </w:r>
      <w:r w:rsidRPr="00A275B3">
        <w:rPr>
          <w:rFonts w:ascii="Times New Roman" w:hAnsi="Times New Roman" w:cs="Times New Roman"/>
          <w:color w:val="000000" w:themeColor="text1"/>
        </w:rPr>
        <w:t>ust.</w:t>
      </w:r>
      <w:r w:rsidR="00CA1A82">
        <w:rPr>
          <w:rFonts w:ascii="Times New Roman" w:hAnsi="Times New Roman" w:cs="Times New Roman"/>
          <w:color w:val="000000" w:themeColor="text1"/>
        </w:rPr>
        <w:t> </w:t>
      </w:r>
      <w:r w:rsidRPr="00A275B3">
        <w:rPr>
          <w:rFonts w:ascii="Times New Roman" w:hAnsi="Times New Roman" w:cs="Times New Roman"/>
          <w:color w:val="000000" w:themeColor="text1"/>
        </w:rPr>
        <w:t xml:space="preserve">9 </w:t>
      </w:r>
      <w:r w:rsidRPr="00A275B3">
        <w:rPr>
          <w:rFonts w:ascii="Times New Roman" w:hAnsi="Times New Roman" w:cs="Times New Roman"/>
          <w:color w:val="000000" w:themeColor="text1"/>
        </w:rPr>
        <w:lastRenderedPageBreak/>
        <w:t xml:space="preserve">ustawy z dnia 13 kwietnia 2022 r. o szczególnych rozwiązaniach w zakresie przeciwdziałania wspieraniu agresji na Ukrainę oraz służących ochronie bezpieczeństwa narodowego (Dz. U. </w:t>
      </w:r>
      <w:r w:rsidR="00324F8E">
        <w:rPr>
          <w:rFonts w:ascii="Times New Roman" w:hAnsi="Times New Roman" w:cs="Times New Roman"/>
          <w:color w:val="000000" w:themeColor="text1"/>
        </w:rPr>
        <w:t xml:space="preserve">z </w:t>
      </w:r>
      <w:r w:rsidRPr="00A275B3">
        <w:rPr>
          <w:rFonts w:ascii="Times New Roman" w:hAnsi="Times New Roman" w:cs="Times New Roman"/>
          <w:color w:val="000000" w:themeColor="text1"/>
        </w:rPr>
        <w:t>202</w:t>
      </w:r>
      <w:r w:rsidR="00324F8E">
        <w:rPr>
          <w:rFonts w:ascii="Times New Roman" w:hAnsi="Times New Roman" w:cs="Times New Roman"/>
          <w:color w:val="000000" w:themeColor="text1"/>
        </w:rPr>
        <w:t>5</w:t>
      </w:r>
      <w:r w:rsidR="0008613F">
        <w:rPr>
          <w:rFonts w:ascii="Times New Roman" w:hAnsi="Times New Roman" w:cs="Times New Roman"/>
          <w:color w:val="000000" w:themeColor="text1"/>
        </w:rPr>
        <w:t xml:space="preserve"> r.</w:t>
      </w:r>
      <w:r w:rsidR="000104A0">
        <w:rPr>
          <w:rFonts w:ascii="Times New Roman" w:hAnsi="Times New Roman" w:cs="Times New Roman"/>
          <w:color w:val="000000" w:themeColor="text1"/>
        </w:rPr>
        <w:t xml:space="preserve"> </w:t>
      </w:r>
      <w:r w:rsidRPr="00A275B3">
        <w:rPr>
          <w:rFonts w:ascii="Times New Roman" w:hAnsi="Times New Roman" w:cs="Times New Roman"/>
          <w:color w:val="000000" w:themeColor="text1"/>
        </w:rPr>
        <w:t>poz. 5</w:t>
      </w:r>
      <w:r w:rsidR="00324F8E">
        <w:rPr>
          <w:rFonts w:ascii="Times New Roman" w:hAnsi="Times New Roman" w:cs="Times New Roman"/>
          <w:color w:val="000000" w:themeColor="text1"/>
        </w:rPr>
        <w:t>17</w:t>
      </w:r>
      <w:r w:rsidRPr="00A275B3">
        <w:rPr>
          <w:rFonts w:ascii="Times New Roman" w:hAnsi="Times New Roman" w:cs="Times New Roman"/>
          <w:color w:val="000000" w:themeColor="text1"/>
        </w:rPr>
        <w:t>); zobowiązujemy się do niezwłocznego poinformowania Zamawiającego o wpisaniu nas na listę lub do wykazu, o których mowa w</w:t>
      </w:r>
      <w:r w:rsidR="000104A0">
        <w:rPr>
          <w:rFonts w:ascii="Times New Roman" w:hAnsi="Times New Roman" w:cs="Times New Roman"/>
          <w:color w:val="000000" w:themeColor="text1"/>
        </w:rPr>
        <w:t> </w:t>
      </w:r>
      <w:r w:rsidRPr="00A275B3">
        <w:rPr>
          <w:rFonts w:ascii="Times New Roman" w:hAnsi="Times New Roman" w:cs="Times New Roman"/>
          <w:color w:val="000000" w:themeColor="text1"/>
        </w:rPr>
        <w:t>zdaniu pierwszym;</w:t>
      </w:r>
    </w:p>
    <w:p w14:paraId="60F981DA" w14:textId="16040ED8" w:rsidR="006D5ED4" w:rsidRPr="000104A0" w:rsidRDefault="006D5ED4" w:rsidP="000104A0">
      <w:pPr>
        <w:numPr>
          <w:ilvl w:val="0"/>
          <w:numId w:val="10"/>
        </w:numPr>
        <w:tabs>
          <w:tab w:val="left" w:pos="1162"/>
          <w:tab w:val="left" w:pos="9066"/>
          <w:tab w:val="left" w:leader="dot" w:pos="9679"/>
        </w:tabs>
        <w:ind w:left="142" w:right="135" w:hanging="400"/>
        <w:jc w:val="both"/>
        <w:rPr>
          <w:rFonts w:ascii="Times New Roman" w:hAnsi="Times New Roman" w:cs="Times New Roman"/>
        </w:rPr>
      </w:pPr>
      <w:r w:rsidRPr="000104A0">
        <w:rPr>
          <w:rFonts w:ascii="Times New Roman" w:hAnsi="Times New Roman" w:cs="Times New Roman"/>
        </w:rPr>
        <w:t>wszelkie informacje i korespondencję w sprawie niniejszego postępowania prosimy</w:t>
      </w:r>
      <w:r w:rsidR="000104A0" w:rsidRPr="000104A0">
        <w:rPr>
          <w:rFonts w:ascii="Times New Roman" w:hAnsi="Times New Roman" w:cs="Times New Roman"/>
        </w:rPr>
        <w:t xml:space="preserve"> </w:t>
      </w:r>
      <w:r w:rsidRPr="000104A0">
        <w:rPr>
          <w:rFonts w:ascii="Times New Roman" w:hAnsi="Times New Roman" w:cs="Times New Roman"/>
        </w:rPr>
        <w:t xml:space="preserve">kierować na adres: ……………………………………………………………..…………, </w:t>
      </w:r>
      <w:r w:rsidR="000104A0">
        <w:rPr>
          <w:rFonts w:ascii="Times New Roman" w:hAnsi="Times New Roman" w:cs="Times New Roman"/>
        </w:rPr>
        <w:br/>
      </w:r>
      <w:r w:rsidRPr="000104A0">
        <w:rPr>
          <w:rFonts w:ascii="Times New Roman" w:hAnsi="Times New Roman" w:cs="Times New Roman"/>
        </w:rPr>
        <w:t>e-mail ……………………………………, a w przypadku konieczności kontaktu telefonicznego pod nr tel. ………………………………..</w:t>
      </w:r>
    </w:p>
    <w:p w14:paraId="561C468C" w14:textId="77777777" w:rsidR="006D5ED4" w:rsidRPr="00A275B3" w:rsidRDefault="006D5ED4" w:rsidP="000104A0">
      <w:pPr>
        <w:numPr>
          <w:ilvl w:val="0"/>
          <w:numId w:val="10"/>
        </w:numPr>
        <w:tabs>
          <w:tab w:val="left" w:pos="142"/>
          <w:tab w:val="left" w:pos="284"/>
          <w:tab w:val="left" w:pos="9066"/>
        </w:tabs>
        <w:ind w:left="-142" w:right="135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załącznikami do oferty są:</w:t>
      </w:r>
    </w:p>
    <w:p w14:paraId="3611CD6D" w14:textId="4278D66A" w:rsidR="006D5ED4" w:rsidRPr="00A275B3" w:rsidRDefault="006D5ED4" w:rsidP="000104A0">
      <w:pPr>
        <w:numPr>
          <w:ilvl w:val="0"/>
          <w:numId w:val="12"/>
        </w:numPr>
        <w:tabs>
          <w:tab w:val="left" w:pos="567"/>
          <w:tab w:val="left" w:pos="9066"/>
        </w:tabs>
        <w:ind w:left="284" w:right="135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Formularz asortymentowo-cenowy</w:t>
      </w:r>
      <w:r w:rsidR="000104A0">
        <w:rPr>
          <w:rFonts w:ascii="Times New Roman" w:hAnsi="Times New Roman" w:cs="Times New Roman"/>
        </w:rPr>
        <w:t>.</w:t>
      </w:r>
    </w:p>
    <w:p w14:paraId="6402AAC2" w14:textId="77777777" w:rsidR="006D5ED4" w:rsidRPr="00A275B3" w:rsidRDefault="006D5ED4" w:rsidP="000104A0">
      <w:pPr>
        <w:tabs>
          <w:tab w:val="left" w:pos="1718"/>
          <w:tab w:val="left" w:pos="9066"/>
        </w:tabs>
        <w:ind w:left="142"/>
        <w:jc w:val="both"/>
        <w:rPr>
          <w:rFonts w:ascii="Times New Roman" w:hAnsi="Times New Roman" w:cs="Times New Roman"/>
        </w:rPr>
      </w:pPr>
    </w:p>
    <w:p w14:paraId="555DBE59" w14:textId="77777777" w:rsidR="006D5ED4" w:rsidRPr="00A275B3" w:rsidRDefault="006D5ED4" w:rsidP="00E70186">
      <w:pPr>
        <w:tabs>
          <w:tab w:val="left" w:pos="1718"/>
        </w:tabs>
        <w:spacing w:after="312"/>
        <w:jc w:val="both"/>
        <w:rPr>
          <w:rFonts w:ascii="Times New Roman" w:hAnsi="Times New Roman" w:cs="Times New Roman"/>
        </w:rPr>
      </w:pPr>
    </w:p>
    <w:tbl>
      <w:tblPr>
        <w:tblpPr w:leftFromText="141" w:rightFromText="141" w:vertAnchor="text" w:horzAnchor="margin" w:tblpXSpec="center" w:tblpY="71"/>
        <w:tblOverlap w:val="never"/>
        <w:tblW w:w="92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0"/>
        <w:gridCol w:w="5212"/>
      </w:tblGrid>
      <w:tr w:rsidR="006D5ED4" w:rsidRPr="00BB67CD" w14:paraId="40F1575B" w14:textId="77777777" w:rsidTr="00651705">
        <w:trPr>
          <w:trHeight w:hRule="exact" w:val="1903"/>
        </w:trPr>
        <w:tc>
          <w:tcPr>
            <w:tcW w:w="4080" w:type="dxa"/>
            <w:shd w:val="clear" w:color="auto" w:fill="FFFFFF"/>
            <w:vAlign w:val="bottom"/>
          </w:tcPr>
          <w:p w14:paraId="085C4F6D" w14:textId="77777777" w:rsidR="006D5ED4" w:rsidRPr="00A275B3" w:rsidRDefault="006D5ED4" w:rsidP="00E70186">
            <w:pPr>
              <w:tabs>
                <w:tab w:val="left" w:leader="dot" w:pos="2933"/>
              </w:tabs>
              <w:spacing w:after="60"/>
              <w:jc w:val="both"/>
              <w:rPr>
                <w:rFonts w:ascii="Times New Roman" w:hAnsi="Times New Roman" w:cs="Times New Roman"/>
              </w:rPr>
            </w:pPr>
            <w:r w:rsidRPr="00BB67CD">
              <w:rPr>
                <w:rStyle w:val="Teksttreci20"/>
                <w:rFonts w:eastAsia="Arial Unicode MS"/>
              </w:rPr>
              <w:tab/>
              <w:t xml:space="preserve"> r.</w:t>
            </w:r>
          </w:p>
          <w:p w14:paraId="585FBC12" w14:textId="77777777" w:rsidR="006D5ED4" w:rsidRPr="00E70186" w:rsidRDefault="006D5ED4" w:rsidP="00E70186">
            <w:pPr>
              <w:spacing w:before="60"/>
              <w:ind w:left="60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86">
              <w:rPr>
                <w:rStyle w:val="Teksttreci2Kursywa"/>
                <w:rFonts w:eastAsia="Arial Unicode MS"/>
                <w:sz w:val="20"/>
                <w:szCs w:val="20"/>
              </w:rPr>
              <w:t>(miejscowość i data)</w:t>
            </w:r>
          </w:p>
          <w:p w14:paraId="6BBEF692" w14:textId="77777777" w:rsidR="006D5ED4" w:rsidRPr="00A275B3" w:rsidRDefault="006D5ED4" w:rsidP="00E70186">
            <w:pPr>
              <w:spacing w:before="360"/>
              <w:jc w:val="both"/>
              <w:rPr>
                <w:rFonts w:ascii="Times New Roman" w:hAnsi="Times New Roman" w:cs="Times New Roman"/>
              </w:rPr>
            </w:pPr>
            <w:r w:rsidRPr="00BB67CD">
              <w:rPr>
                <w:rStyle w:val="Teksttreci20"/>
                <w:rFonts w:eastAsia="Arial Unicode MS"/>
              </w:rPr>
              <w:t>* niepotrzebne skreślić</w:t>
            </w:r>
          </w:p>
        </w:tc>
        <w:tc>
          <w:tcPr>
            <w:tcW w:w="5212" w:type="dxa"/>
            <w:shd w:val="clear" w:color="auto" w:fill="FFFFFF"/>
          </w:tcPr>
          <w:p w14:paraId="18063ECB" w14:textId="77777777" w:rsidR="006D5ED4" w:rsidRPr="00BB67CD" w:rsidRDefault="006D5ED4" w:rsidP="00E70186">
            <w:pPr>
              <w:ind w:left="280"/>
              <w:rPr>
                <w:rStyle w:val="Teksttreci20"/>
                <w:rFonts w:eastAsia="Arial Unicode MS"/>
              </w:rPr>
            </w:pPr>
          </w:p>
          <w:p w14:paraId="42A3C00C" w14:textId="77777777" w:rsidR="006D5ED4" w:rsidRPr="00BB67CD" w:rsidRDefault="006D5ED4" w:rsidP="00E70186">
            <w:pPr>
              <w:ind w:left="280"/>
              <w:rPr>
                <w:rStyle w:val="Teksttreci20"/>
                <w:rFonts w:eastAsia="Arial Unicode MS"/>
              </w:rPr>
            </w:pPr>
          </w:p>
          <w:p w14:paraId="1F0B5F15" w14:textId="77777777" w:rsidR="006D5ED4" w:rsidRPr="00BB67CD" w:rsidRDefault="006D5ED4" w:rsidP="00E70186">
            <w:pPr>
              <w:ind w:left="280"/>
              <w:rPr>
                <w:rStyle w:val="Teksttreci20"/>
                <w:rFonts w:eastAsia="Arial Unicode MS"/>
              </w:rPr>
            </w:pPr>
          </w:p>
          <w:p w14:paraId="124B707D" w14:textId="77777777" w:rsidR="006D5ED4" w:rsidRPr="00BB67CD" w:rsidRDefault="006D5ED4" w:rsidP="00E70186">
            <w:pPr>
              <w:ind w:left="280"/>
              <w:rPr>
                <w:rStyle w:val="Teksttreci2Kursywa"/>
                <w:rFonts w:eastAsia="Arial Unicode MS"/>
              </w:rPr>
            </w:pPr>
            <w:r w:rsidRPr="00BB67CD">
              <w:rPr>
                <w:rStyle w:val="Teksttreci20"/>
                <w:rFonts w:eastAsia="Arial Unicode MS"/>
              </w:rPr>
              <w:t>…………………………………………………….</w:t>
            </w:r>
          </w:p>
          <w:p w14:paraId="7327264D" w14:textId="77777777" w:rsidR="006D5ED4" w:rsidRPr="00BB67CD" w:rsidRDefault="006D5ED4" w:rsidP="00E70186">
            <w:pPr>
              <w:ind w:left="280"/>
              <w:rPr>
                <w:rStyle w:val="Teksttreci2Kursywa"/>
                <w:rFonts w:eastAsia="Arial Unicode MS"/>
              </w:rPr>
            </w:pPr>
          </w:p>
          <w:p w14:paraId="3FF54F55" w14:textId="77777777" w:rsidR="006D5ED4" w:rsidRPr="00E70186" w:rsidRDefault="006D5ED4" w:rsidP="00E70186">
            <w:pPr>
              <w:ind w:left="28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86">
              <w:rPr>
                <w:rStyle w:val="Teksttreci2Kursywa"/>
                <w:rFonts w:eastAsia="Arial Unicode MS"/>
                <w:sz w:val="20"/>
                <w:szCs w:val="20"/>
              </w:rPr>
              <w:t>(podpis Wykonawcy/Pełnomocnika Wykonawcy)</w:t>
            </w:r>
          </w:p>
        </w:tc>
      </w:tr>
    </w:tbl>
    <w:p w14:paraId="05B111FB" w14:textId="77777777" w:rsidR="006D5ED4" w:rsidRPr="00A275B3" w:rsidRDefault="006D5ED4" w:rsidP="00E70186">
      <w:pPr>
        <w:tabs>
          <w:tab w:val="left" w:pos="1718"/>
        </w:tabs>
        <w:jc w:val="both"/>
        <w:rPr>
          <w:rFonts w:ascii="Times New Roman" w:hAnsi="Times New Roman" w:cs="Times New Roman"/>
        </w:rPr>
      </w:pPr>
    </w:p>
    <w:p w14:paraId="750B8E71" w14:textId="77777777" w:rsidR="006D5ED4" w:rsidRPr="00A275B3" w:rsidRDefault="006D5ED4" w:rsidP="00E70186">
      <w:pPr>
        <w:tabs>
          <w:tab w:val="left" w:pos="1718"/>
        </w:tabs>
        <w:jc w:val="both"/>
        <w:rPr>
          <w:rFonts w:ascii="Times New Roman" w:hAnsi="Times New Roman" w:cs="Times New Roman"/>
        </w:rPr>
      </w:pPr>
    </w:p>
    <w:p w14:paraId="57647119" w14:textId="77777777" w:rsidR="006D5ED4" w:rsidRPr="00A275B3" w:rsidRDefault="006D5ED4" w:rsidP="00E70186">
      <w:pPr>
        <w:tabs>
          <w:tab w:val="left" w:pos="1718"/>
        </w:tabs>
        <w:jc w:val="both"/>
        <w:rPr>
          <w:rFonts w:ascii="Times New Roman" w:hAnsi="Times New Roman" w:cs="Times New Roman"/>
        </w:rPr>
      </w:pPr>
    </w:p>
    <w:p w14:paraId="4353A339" w14:textId="77777777" w:rsidR="006D5ED4" w:rsidRPr="00A275B3" w:rsidRDefault="006D5ED4" w:rsidP="00E70186">
      <w:pPr>
        <w:tabs>
          <w:tab w:val="left" w:pos="1718"/>
        </w:tabs>
        <w:jc w:val="both"/>
        <w:rPr>
          <w:rFonts w:ascii="Times New Roman" w:hAnsi="Times New Roman" w:cs="Times New Roman"/>
        </w:rPr>
      </w:pPr>
    </w:p>
    <w:p w14:paraId="7AA9A50F" w14:textId="3C9200F5" w:rsidR="006D5ED4" w:rsidRPr="00A275B3" w:rsidRDefault="006D5ED4" w:rsidP="00E70186">
      <w:pPr>
        <w:tabs>
          <w:tab w:val="left" w:pos="1718"/>
        </w:tabs>
        <w:jc w:val="both"/>
        <w:rPr>
          <w:rFonts w:ascii="Times New Roman" w:hAnsi="Times New Roman" w:cs="Times New Roman"/>
        </w:rPr>
      </w:pPr>
    </w:p>
    <w:p w14:paraId="483B8FA5" w14:textId="30028236" w:rsidR="00651705" w:rsidRPr="00A275B3" w:rsidRDefault="00651705" w:rsidP="00E70186">
      <w:pPr>
        <w:tabs>
          <w:tab w:val="left" w:pos="1718"/>
        </w:tabs>
        <w:jc w:val="both"/>
        <w:rPr>
          <w:rFonts w:ascii="Times New Roman" w:hAnsi="Times New Roman" w:cs="Times New Roman"/>
        </w:rPr>
      </w:pPr>
    </w:p>
    <w:p w14:paraId="778D9348" w14:textId="0D582706" w:rsidR="00651705" w:rsidRPr="00A275B3" w:rsidRDefault="00651705" w:rsidP="00E70186">
      <w:pPr>
        <w:tabs>
          <w:tab w:val="left" w:pos="1718"/>
        </w:tabs>
        <w:jc w:val="both"/>
        <w:rPr>
          <w:rFonts w:ascii="Times New Roman" w:hAnsi="Times New Roman" w:cs="Times New Roman"/>
        </w:rPr>
      </w:pPr>
    </w:p>
    <w:p w14:paraId="02B00F93" w14:textId="39FC93CC" w:rsidR="00324F8E" w:rsidRDefault="00324F8E">
      <w:pPr>
        <w:widowControl/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F3A00DB" w14:textId="77777777" w:rsidR="00677B7D" w:rsidRDefault="00677B7D" w:rsidP="00812EA3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</w:rPr>
        <w:sectPr w:rsidR="00677B7D" w:rsidSect="00677B7D">
          <w:footerReference w:type="default" r:id="rId8"/>
          <w:headerReference w:type="first" r:id="rId9"/>
          <w:footerReference w:type="first" r:id="rId10"/>
          <w:pgSz w:w="11900" w:h="16840"/>
          <w:pgMar w:top="1418" w:right="1418" w:bottom="1418" w:left="1418" w:header="0" w:footer="567" w:gutter="0"/>
          <w:cols w:space="720"/>
          <w:noEndnote/>
          <w:docGrid w:linePitch="360"/>
        </w:sectPr>
      </w:pPr>
    </w:p>
    <w:p w14:paraId="21FF577F" w14:textId="6A2CF5B4" w:rsidR="00677B7D" w:rsidDel="00675731" w:rsidRDefault="00677B7D" w:rsidP="00812EA3">
      <w:pPr>
        <w:autoSpaceDE w:val="0"/>
        <w:autoSpaceDN w:val="0"/>
        <w:adjustRightInd w:val="0"/>
        <w:jc w:val="right"/>
        <w:rPr>
          <w:del w:id="1" w:author="Cecylia Kurach" w:date="2025-10-30T13:37:00Z"/>
          <w:rFonts w:ascii="Times New Roman" w:hAnsi="Times New Roman" w:cs="Times New Roman"/>
          <w:b/>
        </w:rPr>
      </w:pPr>
    </w:p>
    <w:p w14:paraId="26FBE559" w14:textId="16059521" w:rsidR="00677B7D" w:rsidRPr="009B35BF" w:rsidRDefault="00677B7D" w:rsidP="00677B7D">
      <w:pPr>
        <w:jc w:val="right"/>
        <w:rPr>
          <w:rFonts w:ascii="Times New Roman" w:hAnsi="Times New Roman" w:cs="Times New Roman"/>
          <w:b/>
          <w:bCs/>
          <w:i/>
          <w:iCs/>
        </w:rPr>
      </w:pPr>
      <w:r w:rsidRPr="009B35BF">
        <w:rPr>
          <w:rFonts w:ascii="Times New Roman" w:hAnsi="Times New Roman" w:cs="Times New Roman"/>
          <w:b/>
          <w:bCs/>
          <w:i/>
          <w:iCs/>
        </w:rPr>
        <w:t>Załącznik nr 2 do Zaproszenia</w:t>
      </w:r>
    </w:p>
    <w:p w14:paraId="289A5FC0" w14:textId="77777777" w:rsidR="00677B7D" w:rsidRPr="009B35BF" w:rsidRDefault="00677B7D" w:rsidP="00677B7D">
      <w:pPr>
        <w:jc w:val="right"/>
        <w:rPr>
          <w:rFonts w:ascii="Times New Roman" w:hAnsi="Times New Roman" w:cs="Times New Roman"/>
          <w:b/>
          <w:bCs/>
          <w:i/>
          <w:iCs/>
        </w:rPr>
      </w:pPr>
    </w:p>
    <w:p w14:paraId="4558091D" w14:textId="77777777" w:rsidR="00677B7D" w:rsidRPr="009B35BF" w:rsidRDefault="00677B7D" w:rsidP="00677B7D">
      <w:pPr>
        <w:jc w:val="right"/>
        <w:rPr>
          <w:rFonts w:ascii="Times New Roman" w:hAnsi="Times New Roman" w:cs="Times New Roman"/>
          <w:b/>
          <w:bCs/>
          <w:i/>
          <w:iCs/>
        </w:rPr>
      </w:pPr>
    </w:p>
    <w:p w14:paraId="5D62787F" w14:textId="77777777" w:rsidR="00677B7D" w:rsidRPr="009B35BF" w:rsidRDefault="00677B7D" w:rsidP="00677B7D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        …………….</w:t>
      </w:r>
      <w:r w:rsidRPr="009B35BF">
        <w:rPr>
          <w:rFonts w:ascii="Times New Roman" w:hAnsi="Times New Roman" w:cs="Times New Roman"/>
          <w:i/>
          <w:iCs/>
        </w:rPr>
        <w:t>……………</w:t>
      </w:r>
      <w:r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ab/>
        <w:t>……………………………….</w:t>
      </w:r>
    </w:p>
    <w:p w14:paraId="25B58D9C" w14:textId="77777777" w:rsidR="00677B7D" w:rsidRPr="00E70186" w:rsidRDefault="00677B7D" w:rsidP="00677B7D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9B35BF">
        <w:rPr>
          <w:rFonts w:ascii="Times New Roman" w:hAnsi="Times New Roman" w:cs="Times New Roman"/>
          <w:i/>
          <w:iCs/>
        </w:rPr>
        <w:t>(</w:t>
      </w:r>
      <w:r w:rsidRPr="00E70186">
        <w:rPr>
          <w:rFonts w:ascii="Times New Roman" w:hAnsi="Times New Roman" w:cs="Times New Roman"/>
          <w:i/>
          <w:iCs/>
          <w:sz w:val="20"/>
          <w:szCs w:val="20"/>
        </w:rPr>
        <w:t>pieczęć Wykonawcy/Wykonawców)</w:t>
      </w:r>
      <w:r w:rsidRPr="00E7018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E7018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E7018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E7018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E7018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E7018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E7018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E7018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E7018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E7018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E7018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E70186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      (miejscowość data)</w:t>
      </w:r>
    </w:p>
    <w:tbl>
      <w:tblPr>
        <w:tblW w:w="162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4468"/>
        <w:gridCol w:w="992"/>
        <w:gridCol w:w="992"/>
        <w:gridCol w:w="1985"/>
        <w:gridCol w:w="2693"/>
        <w:gridCol w:w="1559"/>
        <w:gridCol w:w="1971"/>
        <w:gridCol w:w="982"/>
        <w:gridCol w:w="152"/>
      </w:tblGrid>
      <w:tr w:rsidR="00677B7D" w:rsidRPr="009B35BF" w14:paraId="39C8B8A8" w14:textId="77777777" w:rsidTr="00A4105F">
        <w:trPr>
          <w:gridAfter w:val="3"/>
          <w:wAfter w:w="3105" w:type="dxa"/>
          <w:trHeight w:val="315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65B9C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i/>
                <w:iCs/>
                <w:lang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54385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i/>
                <w:iCs/>
                <w:lang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C029B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CE479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5F304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899FF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77B7D" w:rsidRPr="009B35BF" w14:paraId="203DFAE5" w14:textId="77777777" w:rsidTr="00A4105F">
        <w:trPr>
          <w:gridAfter w:val="2"/>
          <w:wAfter w:w="1134" w:type="dxa"/>
          <w:trHeight w:val="375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0E9E2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4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96FAB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9B35B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FORMULARZ ASORTYMENTOWO - CENOWY</w:t>
            </w:r>
          </w:p>
        </w:tc>
      </w:tr>
      <w:tr w:rsidR="00677B7D" w:rsidRPr="009B35BF" w14:paraId="1C0078B4" w14:textId="77777777" w:rsidTr="00A4105F">
        <w:trPr>
          <w:gridAfter w:val="2"/>
          <w:wAfter w:w="1134" w:type="dxa"/>
          <w:trHeight w:val="345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EDBC4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4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1A701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B35BF">
              <w:rPr>
                <w:rFonts w:ascii="Times New Roman" w:eastAsia="Times New Roman" w:hAnsi="Times New Roman" w:cs="Times New Roman"/>
                <w:lang w:bidi="ar-SA"/>
              </w:rPr>
              <w:t xml:space="preserve">Dotyczy oferty na </w:t>
            </w:r>
            <w:r w:rsidRPr="009B35B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„Dostawę 2 e</w:t>
            </w:r>
            <w:r w:rsidRPr="009B35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bidi="ar-SA"/>
              </w:rPr>
              <w:t>lektrycznych wózków paletowych</w:t>
            </w:r>
            <w:r w:rsidRPr="009B35B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dla Głównego Inspektoratu Transportu Drogowego”.</w:t>
            </w:r>
          </w:p>
        </w:tc>
      </w:tr>
      <w:tr w:rsidR="00677B7D" w:rsidRPr="009B35BF" w14:paraId="191B8907" w14:textId="77777777" w:rsidTr="00A4105F">
        <w:trPr>
          <w:trHeight w:val="30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352BA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99265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0AF4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AF973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07D34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01838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DFE80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94C64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474A4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77B7D" w:rsidRPr="009B35BF" w14:paraId="020E6FE9" w14:textId="77777777" w:rsidTr="00A4105F">
        <w:trPr>
          <w:trHeight w:val="315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49607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C6522" w14:textId="77777777" w:rsidR="00677B7D" w:rsidRPr="009B35BF" w:rsidRDefault="00677B7D" w:rsidP="00A4105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9B35B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Nazwa, adres i NIP Wykonawcy: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093FB" w14:textId="77777777" w:rsidR="00677B7D" w:rsidRPr="009B35BF" w:rsidRDefault="00677B7D" w:rsidP="00A4105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9DABA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8E38B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E1A64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778CB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1F75C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B68C0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77B7D" w:rsidRPr="009B35BF" w14:paraId="21AD8083" w14:textId="77777777" w:rsidTr="00A4105F">
        <w:trPr>
          <w:trHeight w:val="30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7EF2B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F474D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F1723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75C19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528BD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8A597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55DE8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07521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A69E7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77B7D" w:rsidRPr="009B35BF" w14:paraId="118CBEF3" w14:textId="77777777" w:rsidTr="00A4105F">
        <w:trPr>
          <w:gridAfter w:val="2"/>
          <w:wAfter w:w="1134" w:type="dxa"/>
          <w:trHeight w:val="30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7E0E8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BEA6A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B35BF">
              <w:rPr>
                <w:rFonts w:ascii="Times New Roman" w:eastAsia="Times New Roman" w:hAnsi="Times New Roman" w:cs="Times New Roman"/>
                <w:lang w:bidi="ar-SA"/>
              </w:rPr>
              <w:t>…………………………………………………………………………………………………………………………………………………..……………</w:t>
            </w:r>
          </w:p>
        </w:tc>
      </w:tr>
      <w:tr w:rsidR="00677B7D" w:rsidRPr="009B35BF" w14:paraId="661CF02C" w14:textId="77777777" w:rsidTr="00A4105F">
        <w:trPr>
          <w:trHeight w:val="315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62CF8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11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804E1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i/>
                <w:iCs/>
                <w:lang w:bidi="ar-SA"/>
              </w:rPr>
            </w:pPr>
            <w:r w:rsidRPr="009B35BF">
              <w:rPr>
                <w:rFonts w:ascii="Times New Roman" w:eastAsia="Times New Roman" w:hAnsi="Times New Roman" w:cs="Times New Roman"/>
                <w:i/>
                <w:iCs/>
                <w:lang w:bidi="ar-SA"/>
              </w:rPr>
              <w:t>(nazwa firmy oraz dane teleadresowe wykonawcy w tym adres siedziby i adres poczty elektronicznej oraz numer telefonu osoby do kontaktu)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FFCF6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i/>
                <w:iCs/>
                <w:lang w:bidi="ar-SA"/>
              </w:rPr>
            </w:pPr>
          </w:p>
        </w:tc>
        <w:tc>
          <w:tcPr>
            <w:tcW w:w="2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83F50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1A0A7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77B7D" w:rsidRPr="009B35BF" w14:paraId="659E87E5" w14:textId="77777777" w:rsidTr="00A4105F">
        <w:trPr>
          <w:trHeight w:val="315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6A917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1C0C7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D8203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18057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3583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2CD5D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3C67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33089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A793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77B7D" w:rsidRPr="009B35BF" w14:paraId="59CC22BE" w14:textId="77777777" w:rsidTr="00A4105F">
        <w:trPr>
          <w:gridAfter w:val="2"/>
          <w:wAfter w:w="1134" w:type="dxa"/>
          <w:trHeight w:val="516"/>
        </w:trPr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D03FB3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9B35B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Lp.</w:t>
            </w:r>
          </w:p>
        </w:tc>
        <w:tc>
          <w:tcPr>
            <w:tcW w:w="44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871E6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9B35B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Nazwa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63D0C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9B35B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ilość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0F3EA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proofErr w:type="spellStart"/>
            <w:r w:rsidRPr="009B35B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jm</w:t>
            </w:r>
            <w:proofErr w:type="spellEnd"/>
            <w:r w:rsidRPr="009B35B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.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29E8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9B35B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Cena netto za </w:t>
            </w:r>
            <w:r w:rsidRPr="009B35B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br/>
              <w:t xml:space="preserve">1 szt. (zł)  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7136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9B35B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Wartość netto (zł) (2x4)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20CD8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9B35B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Stawka Vat (%)</w:t>
            </w:r>
          </w:p>
        </w:tc>
        <w:tc>
          <w:tcPr>
            <w:tcW w:w="19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38758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9B35B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Wartość brutto (zł) *** (5+(5x6))</w:t>
            </w:r>
          </w:p>
        </w:tc>
      </w:tr>
      <w:tr w:rsidR="00677B7D" w:rsidRPr="009B35BF" w14:paraId="57FCB5EB" w14:textId="77777777" w:rsidTr="00A4105F">
        <w:trPr>
          <w:gridAfter w:val="2"/>
          <w:wAfter w:w="1134" w:type="dxa"/>
          <w:trHeight w:val="315"/>
        </w:trPr>
        <w:tc>
          <w:tcPr>
            <w:tcW w:w="4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075DC2D2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9B35B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 </w:t>
            </w:r>
          </w:p>
        </w:tc>
        <w:tc>
          <w:tcPr>
            <w:tcW w:w="44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07A611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9B35B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AA15C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9B35B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D0F54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9B35B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1D93E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9B35B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47DD30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9B35B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D6715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9B35BF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6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87928" w14:textId="77777777" w:rsidR="00677B7D" w:rsidRPr="00812EA3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812EA3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7</w:t>
            </w:r>
          </w:p>
        </w:tc>
      </w:tr>
      <w:tr w:rsidR="00677B7D" w:rsidRPr="009B35BF" w14:paraId="55E4E0E1" w14:textId="77777777" w:rsidTr="00A4105F">
        <w:trPr>
          <w:gridAfter w:val="2"/>
          <w:wAfter w:w="1134" w:type="dxa"/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BCFAA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B35BF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4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A77AF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9B35BF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Elektryczny wózek paletowy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E66FD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B35BF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1DFC3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B35BF">
              <w:rPr>
                <w:rFonts w:ascii="Times New Roman" w:eastAsia="Times New Roman" w:hAnsi="Times New Roman" w:cs="Times New Roman"/>
                <w:lang w:bidi="ar-SA"/>
              </w:rPr>
              <w:t>szt.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20C3D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C562E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9B35BF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2EA45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9B35BF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21E74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9B35BF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  <w:p w14:paraId="68170342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9B35BF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</w:tr>
      <w:tr w:rsidR="00677B7D" w:rsidRPr="009B35BF" w14:paraId="0F85857D" w14:textId="77777777" w:rsidTr="00A4105F">
        <w:trPr>
          <w:trHeight w:val="30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3F2C7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58A5E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1C55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D96D0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F6A4D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DE369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3260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B50D6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8F1EB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77B7D" w:rsidRPr="009B35BF" w14:paraId="35861FBE" w14:textId="77777777" w:rsidTr="00A4105F">
        <w:trPr>
          <w:gridAfter w:val="2"/>
          <w:wAfter w:w="1134" w:type="dxa"/>
          <w:trHeight w:val="315"/>
        </w:trPr>
        <w:tc>
          <w:tcPr>
            <w:tcW w:w="151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EB9F8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B35BF">
              <w:rPr>
                <w:rFonts w:ascii="Times New Roman" w:eastAsia="Times New Roman" w:hAnsi="Times New Roman" w:cs="Times New Roman"/>
                <w:lang w:bidi="ar-SA"/>
              </w:rPr>
              <w:t xml:space="preserve">*** UWAGA: Zamawiający nie posiada statusu podatnika podatku od towarów i usług. Brak jest możliwości zastosowania zasady odwróconej płatności lub przeniesienia płatności podatku na rzecz Zamawiającego. </w:t>
            </w:r>
          </w:p>
          <w:p w14:paraId="1D11235B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677B7D" w:rsidRPr="009B35BF" w14:paraId="3D8D5F85" w14:textId="77777777" w:rsidTr="00A4105F">
        <w:trPr>
          <w:trHeight w:val="30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C9303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0D5DF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9A88C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3E936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69B1B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91028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DB4F6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40076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26019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77B7D" w:rsidRPr="009B35BF" w14:paraId="6CDEC39F" w14:textId="77777777" w:rsidTr="00A4105F">
        <w:trPr>
          <w:gridAfter w:val="2"/>
          <w:wAfter w:w="1134" w:type="dxa"/>
          <w:trHeight w:val="315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6533F" w14:textId="77777777" w:rsidR="00677B7D" w:rsidRPr="009B35BF" w:rsidRDefault="00677B7D" w:rsidP="00A4105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4813C" w14:textId="77777777" w:rsidR="00677B7D" w:rsidRPr="009B35BF" w:rsidRDefault="00677B7D" w:rsidP="00A4105F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</w:tbl>
    <w:p w14:paraId="4909B7DF" w14:textId="39038906" w:rsidR="00677B7D" w:rsidRDefault="00677B7D" w:rsidP="00812EA3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</w:rPr>
      </w:pPr>
      <w:r w:rsidRPr="009B35BF">
        <w:rPr>
          <w:rFonts w:ascii="Times New Roman" w:hAnsi="Times New Roman"/>
        </w:rPr>
        <w:t xml:space="preserve">          ………………………..………</w:t>
      </w:r>
      <w:r>
        <w:rPr>
          <w:rFonts w:ascii="Times New Roman" w:hAnsi="Times New Roman"/>
        </w:rPr>
        <w:t xml:space="preserve"> </w:t>
      </w:r>
      <w:r w:rsidRPr="009B35BF">
        <w:rPr>
          <w:rFonts w:ascii="Times New Roman" w:hAnsi="Times New Roman"/>
        </w:rPr>
        <w:t>r.</w:t>
      </w:r>
      <w:r w:rsidRPr="009B35BF">
        <w:rPr>
          <w:rFonts w:ascii="Times New Roman" w:hAnsi="Times New Roman"/>
          <w:i/>
          <w:iCs/>
        </w:rPr>
        <w:t xml:space="preserve">                                                                                …………………………………………………………</w:t>
      </w:r>
    </w:p>
    <w:p w14:paraId="668DC2D7" w14:textId="77777777" w:rsidR="00677B7D" w:rsidRDefault="00677B7D" w:rsidP="00812EA3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</w:rPr>
      </w:pPr>
    </w:p>
    <w:p w14:paraId="19411632" w14:textId="77777777" w:rsidR="00677B7D" w:rsidRDefault="00677B7D" w:rsidP="00812EA3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</w:rPr>
      </w:pPr>
    </w:p>
    <w:p w14:paraId="66E1E46B" w14:textId="77777777" w:rsidR="00651705" w:rsidRPr="00E70186" w:rsidRDefault="00651705" w:rsidP="00256804">
      <w:pPr>
        <w:pStyle w:val="Teksttreci30"/>
        <w:shd w:val="clear" w:color="auto" w:fill="auto"/>
        <w:tabs>
          <w:tab w:val="left" w:pos="5954"/>
        </w:tabs>
        <w:spacing w:before="0" w:line="240" w:lineRule="auto"/>
        <w:ind w:firstLine="0"/>
        <w:jc w:val="right"/>
      </w:pPr>
      <w:bookmarkStart w:id="2" w:name="_GoBack"/>
      <w:bookmarkEnd w:id="2"/>
    </w:p>
    <w:sectPr w:rsidR="00651705" w:rsidRPr="00E70186" w:rsidSect="00675731">
      <w:footerReference w:type="default" r:id="rId11"/>
      <w:pgSz w:w="16840" w:h="11900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FB2336" w14:textId="77777777" w:rsidR="00494D06" w:rsidRDefault="00494D06">
      <w:r>
        <w:separator/>
      </w:r>
    </w:p>
  </w:endnote>
  <w:endnote w:type="continuationSeparator" w:id="0">
    <w:p w14:paraId="17701297" w14:textId="77777777" w:rsidR="00494D06" w:rsidRDefault="00494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4551829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80535F2" w14:textId="63849A38" w:rsidR="00875F98" w:rsidRPr="00790CE5" w:rsidRDefault="00875F98" w:rsidP="00651705">
        <w:pPr>
          <w:pStyle w:val="Stopka"/>
          <w:jc w:val="right"/>
          <w:rPr>
            <w:rFonts w:ascii="Times New Roman" w:hAnsi="Times New Roman" w:cs="Times New Roman"/>
          </w:rPr>
        </w:pPr>
        <w:r w:rsidRPr="00790CE5">
          <w:rPr>
            <w:rFonts w:ascii="Times New Roman" w:eastAsiaTheme="majorEastAsia" w:hAnsi="Times New Roman" w:cs="Times New Roman"/>
          </w:rPr>
          <w:t xml:space="preserve">str. </w:t>
        </w:r>
        <w:r w:rsidRPr="00790CE5">
          <w:rPr>
            <w:rFonts w:ascii="Times New Roman" w:eastAsiaTheme="minorEastAsia" w:hAnsi="Times New Roman" w:cs="Times New Roman"/>
          </w:rPr>
          <w:fldChar w:fldCharType="begin"/>
        </w:r>
        <w:r w:rsidRPr="00790CE5">
          <w:rPr>
            <w:rFonts w:ascii="Times New Roman" w:hAnsi="Times New Roman" w:cs="Times New Roman"/>
          </w:rPr>
          <w:instrText>PAGE    \* MERGEFORMAT</w:instrText>
        </w:r>
        <w:r w:rsidRPr="00790CE5">
          <w:rPr>
            <w:rFonts w:ascii="Times New Roman" w:eastAsiaTheme="minorEastAsia" w:hAnsi="Times New Roman" w:cs="Times New Roman"/>
          </w:rPr>
          <w:fldChar w:fldCharType="separate"/>
        </w:r>
        <w:r w:rsidRPr="001F71AC">
          <w:rPr>
            <w:rFonts w:ascii="Times New Roman" w:eastAsiaTheme="majorEastAsia" w:hAnsi="Times New Roman" w:cs="Times New Roman"/>
            <w:noProof/>
          </w:rPr>
          <w:t>9</w:t>
        </w:r>
        <w:r w:rsidRPr="00790CE5">
          <w:rPr>
            <w:rFonts w:ascii="Times New Roman" w:eastAsiaTheme="majorEastAsia" w:hAnsi="Times New Roman" w:cs="Times New Roman"/>
          </w:rPr>
          <w:fldChar w:fldCharType="end"/>
        </w:r>
      </w:p>
    </w:sdtContent>
  </w:sdt>
  <w:p w14:paraId="1AF33997" w14:textId="77777777" w:rsidR="00875F98" w:rsidRDefault="00875F98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EA31" w14:textId="7FBCEDD5" w:rsidR="00875F98" w:rsidRDefault="00875F98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3252AAB1" wp14:editId="286B042C">
              <wp:simplePos x="0" y="0"/>
              <wp:positionH relativeFrom="page">
                <wp:posOffset>5928360</wp:posOffset>
              </wp:positionH>
              <wp:positionV relativeFrom="page">
                <wp:posOffset>10199370</wp:posOffset>
              </wp:positionV>
              <wp:extent cx="673735" cy="138430"/>
              <wp:effectExtent l="381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73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FE238D" w14:textId="77777777" w:rsidR="00875F98" w:rsidRDefault="00875F98">
                          <w:r>
                            <w:rPr>
                              <w:rStyle w:val="Nagweklubstopka0"/>
                              <w:rFonts w:eastAsia="Arial Unicode MS"/>
                            </w:rPr>
                            <w:t xml:space="preserve">Strona </w:t>
                          </w:r>
                          <w:r>
                            <w:rPr>
                              <w:rStyle w:val="Nagweklubstopka0"/>
                              <w:rFonts w:eastAsia="Arial Unicode MS"/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rStyle w:val="Nagweklubstopka0"/>
                              <w:rFonts w:eastAsia="Arial Unicode MS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Nagweklubstopka0"/>
                              <w:rFonts w:eastAsia="Arial Unicode MS"/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rStyle w:val="Nagweklubstopka0"/>
                              <w:rFonts w:eastAsia="Arial Unicode MS"/>
                              <w:noProof/>
                            </w:rPr>
                            <w:t>9</w:t>
                          </w:r>
                          <w:r>
                            <w:rPr>
                              <w:rStyle w:val="Nagweklubstopka0"/>
                              <w:rFonts w:eastAsia="Arial Unicode MS"/>
                              <w:b w:val="0"/>
                              <w:bCs w:val="0"/>
                            </w:rPr>
                            <w:fldChar w:fldCharType="end"/>
                          </w:r>
                          <w:r>
                            <w:rPr>
                              <w:rStyle w:val="Nagweklubstopka0"/>
                              <w:rFonts w:eastAsia="Arial Unicode MS"/>
                            </w:rPr>
                            <w:t xml:space="preserve"> z 19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52AAB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466.8pt;margin-top:803.1pt;width:53.05pt;height:10.9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" filled="f" stroked="f">
              <v:textbox style="mso-fit-shape-to-text:t" inset="0,0,0,0">
                <w:txbxContent>
                  <w:p w14:paraId="4EFE238D" w14:textId="77777777" w:rsidR="00875F98" w:rsidRDefault="00875F98">
                    <w:r>
                      <w:rPr>
                        <w:rStyle w:val="Nagweklubstopka0"/>
                        <w:rFonts w:eastAsia="Arial Unicode MS"/>
                      </w:rPr>
                      <w:t xml:space="preserve">Strona </w:t>
                    </w:r>
                    <w:r>
                      <w:rPr>
                        <w:rStyle w:val="Nagweklubstopka0"/>
                        <w:rFonts w:eastAsia="Arial Unicode MS"/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rStyle w:val="Nagweklubstopka0"/>
                        <w:rFonts w:eastAsia="Arial Unicode MS"/>
                      </w:rPr>
                      <w:instrText xml:space="preserve"> PAGE \* MERGEFORMAT </w:instrText>
                    </w:r>
                    <w:r>
                      <w:rPr>
                        <w:rStyle w:val="Nagweklubstopka0"/>
                        <w:rFonts w:eastAsia="Arial Unicode MS"/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rStyle w:val="Nagweklubstopka0"/>
                        <w:rFonts w:eastAsia="Arial Unicode MS"/>
                        <w:noProof/>
                      </w:rPr>
                      <w:t>9</w:t>
                    </w:r>
                    <w:r>
                      <w:rPr>
                        <w:rStyle w:val="Nagweklubstopka0"/>
                        <w:rFonts w:eastAsia="Arial Unicode MS"/>
                        <w:b w:val="0"/>
                        <w:bCs w:val="0"/>
                      </w:rPr>
                      <w:fldChar w:fldCharType="end"/>
                    </w:r>
                    <w:r>
                      <w:rPr>
                        <w:rStyle w:val="Nagweklubstopka0"/>
                        <w:rFonts w:eastAsia="Arial Unicode MS"/>
                      </w:rPr>
                      <w:t xml:space="preserve"> z 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BC47B" w14:textId="14E903CA" w:rsidR="00875F98" w:rsidRPr="00677DB3" w:rsidRDefault="00875F98" w:rsidP="00651705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F536A" w14:textId="77777777" w:rsidR="00494D06" w:rsidRDefault="00494D06">
      <w:r>
        <w:separator/>
      </w:r>
    </w:p>
  </w:footnote>
  <w:footnote w:type="continuationSeparator" w:id="0">
    <w:p w14:paraId="0300BCF4" w14:textId="77777777" w:rsidR="00494D06" w:rsidRDefault="00494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045A3" w14:textId="24912098" w:rsidR="00875F98" w:rsidRDefault="00875F98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220C61A1" wp14:editId="500A32FB">
              <wp:simplePos x="0" y="0"/>
              <wp:positionH relativeFrom="page">
                <wp:posOffset>4493260</wp:posOffset>
              </wp:positionH>
              <wp:positionV relativeFrom="page">
                <wp:posOffset>573405</wp:posOffset>
              </wp:positionV>
              <wp:extent cx="1853565" cy="175260"/>
              <wp:effectExtent l="0" t="1905" r="0" b="3810"/>
              <wp:wrapNone/>
              <wp:docPr id="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356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932BCD" w14:textId="77777777" w:rsidR="00875F98" w:rsidRDefault="00875F98">
                          <w:r>
                            <w:rPr>
                              <w:rStyle w:val="Nagweklubstopka12ptBezpogrubienia"/>
                              <w:rFonts w:eastAsia="Arial Unicode MS"/>
                            </w:rPr>
                            <w:t>Załącznik nr 1 do Zaproszenia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0C61A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53.8pt;margin-top:45.15pt;width:145.95pt;height:13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" filled="f" stroked="f">
              <v:textbox style="mso-fit-shape-to-text:t" inset="0,0,0,0">
                <w:txbxContent>
                  <w:p w14:paraId="4C932BCD" w14:textId="77777777" w:rsidR="00875F98" w:rsidRDefault="00875F98">
                    <w:r>
                      <w:rPr>
                        <w:rStyle w:val="Nagweklubstopka12ptBezpogrubienia"/>
                        <w:rFonts w:eastAsia="Arial Unicode MS"/>
                      </w:rPr>
                      <w:t>Załącznik nr 1 do Zaproszenia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A7E4F"/>
    <w:multiLevelType w:val="hybridMultilevel"/>
    <w:tmpl w:val="EFFE93AE"/>
    <w:lvl w:ilvl="0" w:tplc="16A06FC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5C8B"/>
    <w:multiLevelType w:val="multilevel"/>
    <w:tmpl w:val="0EE01DB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2" w15:restartNumberingAfterBreak="0">
    <w:nsid w:val="05263211"/>
    <w:multiLevelType w:val="multilevel"/>
    <w:tmpl w:val="E4A2C0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841965"/>
    <w:multiLevelType w:val="hybridMultilevel"/>
    <w:tmpl w:val="AA7E31BC"/>
    <w:lvl w:ilvl="0" w:tplc="201AE0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6F5EAB"/>
    <w:multiLevelType w:val="hybridMultilevel"/>
    <w:tmpl w:val="0B90D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846C3"/>
    <w:multiLevelType w:val="multilevel"/>
    <w:tmpl w:val="C88C1E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4E197A"/>
    <w:multiLevelType w:val="multilevel"/>
    <w:tmpl w:val="3F88A6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C71049"/>
    <w:multiLevelType w:val="hybridMultilevel"/>
    <w:tmpl w:val="06624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AE13EE"/>
    <w:multiLevelType w:val="hybridMultilevel"/>
    <w:tmpl w:val="A2542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B50C75"/>
    <w:multiLevelType w:val="hybridMultilevel"/>
    <w:tmpl w:val="3A4A82AC"/>
    <w:lvl w:ilvl="0" w:tplc="B204D7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B49E9"/>
    <w:multiLevelType w:val="multilevel"/>
    <w:tmpl w:val="65DE5E84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24B0507"/>
    <w:multiLevelType w:val="multilevel"/>
    <w:tmpl w:val="57DAD3B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Arial Unicode MS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-325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302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25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02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5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1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0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" w:hanging="1440"/>
      </w:pPr>
      <w:rPr>
        <w:rFonts w:hint="default"/>
      </w:rPr>
    </w:lvl>
  </w:abstractNum>
  <w:abstractNum w:abstractNumId="12" w15:restartNumberingAfterBreak="0">
    <w:nsid w:val="14A65875"/>
    <w:multiLevelType w:val="hybridMultilevel"/>
    <w:tmpl w:val="B80C1B02"/>
    <w:lvl w:ilvl="0" w:tplc="D032C1E2">
      <w:start w:val="1"/>
      <w:numFmt w:val="bullet"/>
      <w:lvlText w:val="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3" w15:restartNumberingAfterBreak="0">
    <w:nsid w:val="1521442D"/>
    <w:multiLevelType w:val="hybridMultilevel"/>
    <w:tmpl w:val="6896BAAE"/>
    <w:lvl w:ilvl="0" w:tplc="428698E8">
      <w:start w:val="1"/>
      <w:numFmt w:val="decimal"/>
      <w:lvlText w:val="%1."/>
      <w:lvlJc w:val="left"/>
      <w:pPr>
        <w:ind w:left="366" w:hanging="360"/>
      </w:pPr>
      <w:rPr>
        <w:rFonts w:ascii="Times New Roman" w:eastAsia="Arial Unicode MS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4" w15:restartNumberingAfterBreak="0">
    <w:nsid w:val="15E476BA"/>
    <w:multiLevelType w:val="hybridMultilevel"/>
    <w:tmpl w:val="AB44BAE2"/>
    <w:lvl w:ilvl="0" w:tplc="ED325B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19A46D7"/>
    <w:multiLevelType w:val="hybridMultilevel"/>
    <w:tmpl w:val="9B827188"/>
    <w:lvl w:ilvl="0" w:tplc="CF84A210">
      <w:start w:val="1"/>
      <w:numFmt w:val="decimal"/>
      <w:lvlText w:val="%1."/>
      <w:lvlJc w:val="left"/>
      <w:pPr>
        <w:ind w:left="-2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458" w:hanging="360"/>
      </w:pPr>
    </w:lvl>
    <w:lvl w:ilvl="2" w:tplc="0415001B" w:tentative="1">
      <w:start w:val="1"/>
      <w:numFmt w:val="lowerRoman"/>
      <w:lvlText w:val="%3."/>
      <w:lvlJc w:val="right"/>
      <w:pPr>
        <w:ind w:left="1178" w:hanging="180"/>
      </w:pPr>
    </w:lvl>
    <w:lvl w:ilvl="3" w:tplc="0415000F" w:tentative="1">
      <w:start w:val="1"/>
      <w:numFmt w:val="decimal"/>
      <w:lvlText w:val="%4."/>
      <w:lvlJc w:val="left"/>
      <w:pPr>
        <w:ind w:left="1898" w:hanging="360"/>
      </w:pPr>
    </w:lvl>
    <w:lvl w:ilvl="4" w:tplc="04150019" w:tentative="1">
      <w:start w:val="1"/>
      <w:numFmt w:val="lowerLetter"/>
      <w:lvlText w:val="%5."/>
      <w:lvlJc w:val="left"/>
      <w:pPr>
        <w:ind w:left="2618" w:hanging="360"/>
      </w:pPr>
    </w:lvl>
    <w:lvl w:ilvl="5" w:tplc="0415001B" w:tentative="1">
      <w:start w:val="1"/>
      <w:numFmt w:val="lowerRoman"/>
      <w:lvlText w:val="%6."/>
      <w:lvlJc w:val="right"/>
      <w:pPr>
        <w:ind w:left="3338" w:hanging="180"/>
      </w:pPr>
    </w:lvl>
    <w:lvl w:ilvl="6" w:tplc="0415000F" w:tentative="1">
      <w:start w:val="1"/>
      <w:numFmt w:val="decimal"/>
      <w:lvlText w:val="%7."/>
      <w:lvlJc w:val="left"/>
      <w:pPr>
        <w:ind w:left="4058" w:hanging="360"/>
      </w:pPr>
    </w:lvl>
    <w:lvl w:ilvl="7" w:tplc="04150019" w:tentative="1">
      <w:start w:val="1"/>
      <w:numFmt w:val="lowerLetter"/>
      <w:lvlText w:val="%8."/>
      <w:lvlJc w:val="left"/>
      <w:pPr>
        <w:ind w:left="4778" w:hanging="360"/>
      </w:pPr>
    </w:lvl>
    <w:lvl w:ilvl="8" w:tplc="0415001B" w:tentative="1">
      <w:start w:val="1"/>
      <w:numFmt w:val="lowerRoman"/>
      <w:lvlText w:val="%9."/>
      <w:lvlJc w:val="right"/>
      <w:pPr>
        <w:ind w:left="5498" w:hanging="180"/>
      </w:pPr>
    </w:lvl>
  </w:abstractNum>
  <w:abstractNum w:abstractNumId="16" w15:restartNumberingAfterBreak="0">
    <w:nsid w:val="249238D3"/>
    <w:multiLevelType w:val="hybridMultilevel"/>
    <w:tmpl w:val="E94A7C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1C1E05"/>
    <w:multiLevelType w:val="hybridMultilevel"/>
    <w:tmpl w:val="02446690"/>
    <w:lvl w:ilvl="0" w:tplc="3A86B29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913A6"/>
    <w:multiLevelType w:val="multilevel"/>
    <w:tmpl w:val="13AAC0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lvlText w:val="%2)"/>
      <w:lvlJc w:val="left"/>
      <w:pPr>
        <w:ind w:left="115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9" w15:restartNumberingAfterBreak="0">
    <w:nsid w:val="286C7191"/>
    <w:multiLevelType w:val="hybridMultilevel"/>
    <w:tmpl w:val="24B8322A"/>
    <w:lvl w:ilvl="0" w:tplc="3EB038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A0254EA"/>
    <w:multiLevelType w:val="multilevel"/>
    <w:tmpl w:val="BDE453B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AC75963"/>
    <w:multiLevelType w:val="hybridMultilevel"/>
    <w:tmpl w:val="EFE6D694"/>
    <w:lvl w:ilvl="0" w:tplc="AD46D7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E06642"/>
    <w:multiLevelType w:val="multilevel"/>
    <w:tmpl w:val="96246C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E91254C"/>
    <w:multiLevelType w:val="hybridMultilevel"/>
    <w:tmpl w:val="DFDA461E"/>
    <w:lvl w:ilvl="0" w:tplc="6F1285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111EA2"/>
    <w:multiLevelType w:val="multilevel"/>
    <w:tmpl w:val="6DEA26DA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326A4EA8"/>
    <w:multiLevelType w:val="hybridMultilevel"/>
    <w:tmpl w:val="AE4284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0F0CC0"/>
    <w:multiLevelType w:val="hybridMultilevel"/>
    <w:tmpl w:val="F244E0F2"/>
    <w:lvl w:ilvl="0" w:tplc="3976B500">
      <w:start w:val="1"/>
      <w:numFmt w:val="decimal"/>
      <w:lvlText w:val="%1)"/>
      <w:lvlJc w:val="left"/>
      <w:pPr>
        <w:ind w:left="11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7" w15:restartNumberingAfterBreak="0">
    <w:nsid w:val="377F40AC"/>
    <w:multiLevelType w:val="multilevel"/>
    <w:tmpl w:val="7FA675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A9514E3"/>
    <w:multiLevelType w:val="multilevel"/>
    <w:tmpl w:val="FD7AD0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DA6557E"/>
    <w:multiLevelType w:val="hybridMultilevel"/>
    <w:tmpl w:val="84BA33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772A6B"/>
    <w:multiLevelType w:val="hybridMultilevel"/>
    <w:tmpl w:val="C5200D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144D05"/>
    <w:multiLevelType w:val="multilevel"/>
    <w:tmpl w:val="2138C6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5DE0FA6"/>
    <w:multiLevelType w:val="hybridMultilevel"/>
    <w:tmpl w:val="4DB2159A"/>
    <w:lvl w:ilvl="0" w:tplc="25023826">
      <w:start w:val="1"/>
      <w:numFmt w:val="decimal"/>
      <w:lvlText w:val="%1)"/>
      <w:lvlJc w:val="left"/>
      <w:pPr>
        <w:ind w:left="107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33" w15:restartNumberingAfterBreak="0">
    <w:nsid w:val="46EC1B6B"/>
    <w:multiLevelType w:val="hybridMultilevel"/>
    <w:tmpl w:val="06B0D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F95FF6"/>
    <w:multiLevelType w:val="hybridMultilevel"/>
    <w:tmpl w:val="4C90C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356F53"/>
    <w:multiLevelType w:val="hybridMultilevel"/>
    <w:tmpl w:val="FF1683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B540DD1"/>
    <w:multiLevelType w:val="hybridMultilevel"/>
    <w:tmpl w:val="5CC68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3E1190"/>
    <w:multiLevelType w:val="multilevel"/>
    <w:tmpl w:val="19D8EAE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4E961C3D"/>
    <w:multiLevelType w:val="multilevel"/>
    <w:tmpl w:val="2D6873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EFB47F5"/>
    <w:multiLevelType w:val="hybridMultilevel"/>
    <w:tmpl w:val="75302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AD4AD4"/>
    <w:multiLevelType w:val="hybridMultilevel"/>
    <w:tmpl w:val="5F32551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F95759"/>
    <w:multiLevelType w:val="multilevel"/>
    <w:tmpl w:val="7848E4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AFF21A9"/>
    <w:multiLevelType w:val="multilevel"/>
    <w:tmpl w:val="C9DEC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5D38743A"/>
    <w:multiLevelType w:val="hybridMultilevel"/>
    <w:tmpl w:val="97C2513E"/>
    <w:lvl w:ilvl="0" w:tplc="EFA07BC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0" w:hanging="360"/>
      </w:pPr>
    </w:lvl>
    <w:lvl w:ilvl="2" w:tplc="0415001B" w:tentative="1">
      <w:start w:val="1"/>
      <w:numFmt w:val="lowerRoman"/>
      <w:lvlText w:val="%3."/>
      <w:lvlJc w:val="right"/>
      <w:pPr>
        <w:ind w:left="1940" w:hanging="180"/>
      </w:pPr>
    </w:lvl>
    <w:lvl w:ilvl="3" w:tplc="0415000F" w:tentative="1">
      <w:start w:val="1"/>
      <w:numFmt w:val="decimal"/>
      <w:lvlText w:val="%4."/>
      <w:lvlJc w:val="left"/>
      <w:pPr>
        <w:ind w:left="2660" w:hanging="360"/>
      </w:pPr>
    </w:lvl>
    <w:lvl w:ilvl="4" w:tplc="04150019" w:tentative="1">
      <w:start w:val="1"/>
      <w:numFmt w:val="lowerLetter"/>
      <w:lvlText w:val="%5."/>
      <w:lvlJc w:val="left"/>
      <w:pPr>
        <w:ind w:left="3380" w:hanging="360"/>
      </w:pPr>
    </w:lvl>
    <w:lvl w:ilvl="5" w:tplc="0415001B" w:tentative="1">
      <w:start w:val="1"/>
      <w:numFmt w:val="lowerRoman"/>
      <w:lvlText w:val="%6."/>
      <w:lvlJc w:val="right"/>
      <w:pPr>
        <w:ind w:left="4100" w:hanging="180"/>
      </w:pPr>
    </w:lvl>
    <w:lvl w:ilvl="6" w:tplc="0415000F" w:tentative="1">
      <w:start w:val="1"/>
      <w:numFmt w:val="decimal"/>
      <w:lvlText w:val="%7."/>
      <w:lvlJc w:val="left"/>
      <w:pPr>
        <w:ind w:left="4820" w:hanging="360"/>
      </w:pPr>
    </w:lvl>
    <w:lvl w:ilvl="7" w:tplc="04150019" w:tentative="1">
      <w:start w:val="1"/>
      <w:numFmt w:val="lowerLetter"/>
      <w:lvlText w:val="%8."/>
      <w:lvlJc w:val="left"/>
      <w:pPr>
        <w:ind w:left="5540" w:hanging="360"/>
      </w:pPr>
    </w:lvl>
    <w:lvl w:ilvl="8" w:tplc="0415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44" w15:restartNumberingAfterBreak="0">
    <w:nsid w:val="5EAC415B"/>
    <w:multiLevelType w:val="multilevel"/>
    <w:tmpl w:val="0E0E6B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13E6008"/>
    <w:multiLevelType w:val="hybridMultilevel"/>
    <w:tmpl w:val="ABA8F406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35C7F58"/>
    <w:multiLevelType w:val="hybridMultilevel"/>
    <w:tmpl w:val="48E60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812A31"/>
    <w:multiLevelType w:val="hybridMultilevel"/>
    <w:tmpl w:val="A1DAB5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3F3CAE"/>
    <w:multiLevelType w:val="hybridMultilevel"/>
    <w:tmpl w:val="C9EC052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6B0F74B5"/>
    <w:multiLevelType w:val="hybridMultilevel"/>
    <w:tmpl w:val="45CAB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BC12381"/>
    <w:multiLevelType w:val="hybridMultilevel"/>
    <w:tmpl w:val="8C225646"/>
    <w:lvl w:ilvl="0" w:tplc="2E3C1AF6">
      <w:start w:val="1"/>
      <w:numFmt w:val="lowerLetter"/>
      <w:lvlText w:val="%1)"/>
      <w:lvlJc w:val="left"/>
      <w:pPr>
        <w:ind w:left="1776" w:hanging="360"/>
      </w:pPr>
      <w:rPr>
        <w:rFonts w:ascii="Times New Roman" w:eastAsia="Arial Unicode MS" w:hAnsi="Times New Roman" w:cs="Arial Unicode MS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1" w15:restartNumberingAfterBreak="0">
    <w:nsid w:val="6E795BD3"/>
    <w:multiLevelType w:val="hybridMultilevel"/>
    <w:tmpl w:val="DDE65D9C"/>
    <w:lvl w:ilvl="0" w:tplc="7B0E2662">
      <w:start w:val="9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52" w15:restartNumberingAfterBreak="0">
    <w:nsid w:val="6F2647F6"/>
    <w:multiLevelType w:val="hybridMultilevel"/>
    <w:tmpl w:val="C6F084F0"/>
    <w:lvl w:ilvl="0" w:tplc="D032C1E2">
      <w:start w:val="1"/>
      <w:numFmt w:val="bullet"/>
      <w:lvlText w:val="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3" w15:restartNumberingAfterBreak="0">
    <w:nsid w:val="75504D18"/>
    <w:multiLevelType w:val="multilevel"/>
    <w:tmpl w:val="C9DEC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0"/>
  </w:num>
  <w:num w:numId="2">
    <w:abstractNumId w:val="41"/>
  </w:num>
  <w:num w:numId="3">
    <w:abstractNumId w:val="5"/>
  </w:num>
  <w:num w:numId="4">
    <w:abstractNumId w:val="38"/>
  </w:num>
  <w:num w:numId="5">
    <w:abstractNumId w:val="24"/>
  </w:num>
  <w:num w:numId="6">
    <w:abstractNumId w:val="2"/>
  </w:num>
  <w:num w:numId="7">
    <w:abstractNumId w:val="22"/>
  </w:num>
  <w:num w:numId="8">
    <w:abstractNumId w:val="27"/>
  </w:num>
  <w:num w:numId="9">
    <w:abstractNumId w:val="6"/>
  </w:num>
  <w:num w:numId="10">
    <w:abstractNumId w:val="28"/>
  </w:num>
  <w:num w:numId="11">
    <w:abstractNumId w:val="10"/>
  </w:num>
  <w:num w:numId="12">
    <w:abstractNumId w:val="44"/>
  </w:num>
  <w:num w:numId="13">
    <w:abstractNumId w:val="31"/>
  </w:num>
  <w:num w:numId="14">
    <w:abstractNumId w:val="43"/>
  </w:num>
  <w:num w:numId="15">
    <w:abstractNumId w:val="1"/>
  </w:num>
  <w:num w:numId="16">
    <w:abstractNumId w:val="13"/>
  </w:num>
  <w:num w:numId="17">
    <w:abstractNumId w:val="30"/>
  </w:num>
  <w:num w:numId="18">
    <w:abstractNumId w:val="29"/>
  </w:num>
  <w:num w:numId="19">
    <w:abstractNumId w:val="47"/>
  </w:num>
  <w:num w:numId="20">
    <w:abstractNumId w:val="15"/>
  </w:num>
  <w:num w:numId="21">
    <w:abstractNumId w:val="0"/>
  </w:num>
  <w:num w:numId="22">
    <w:abstractNumId w:val="23"/>
  </w:num>
  <w:num w:numId="23">
    <w:abstractNumId w:val="17"/>
  </w:num>
  <w:num w:numId="24">
    <w:abstractNumId w:val="14"/>
  </w:num>
  <w:num w:numId="25">
    <w:abstractNumId w:val="32"/>
  </w:num>
  <w:num w:numId="26">
    <w:abstractNumId w:val="21"/>
  </w:num>
  <w:num w:numId="27">
    <w:abstractNumId w:val="16"/>
  </w:num>
  <w:num w:numId="28">
    <w:abstractNumId w:val="8"/>
  </w:num>
  <w:num w:numId="29">
    <w:abstractNumId w:val="46"/>
  </w:num>
  <w:num w:numId="30">
    <w:abstractNumId w:val="45"/>
  </w:num>
  <w:num w:numId="31">
    <w:abstractNumId w:val="7"/>
  </w:num>
  <w:num w:numId="32">
    <w:abstractNumId w:val="4"/>
  </w:num>
  <w:num w:numId="33">
    <w:abstractNumId w:val="34"/>
  </w:num>
  <w:num w:numId="34">
    <w:abstractNumId w:val="42"/>
  </w:num>
  <w:num w:numId="35">
    <w:abstractNumId w:val="36"/>
  </w:num>
  <w:num w:numId="36">
    <w:abstractNumId w:val="33"/>
  </w:num>
  <w:num w:numId="37">
    <w:abstractNumId w:val="11"/>
  </w:num>
  <w:num w:numId="38">
    <w:abstractNumId w:val="37"/>
  </w:num>
  <w:num w:numId="39">
    <w:abstractNumId w:val="50"/>
  </w:num>
  <w:num w:numId="40">
    <w:abstractNumId w:val="51"/>
  </w:num>
  <w:num w:numId="41">
    <w:abstractNumId w:val="40"/>
  </w:num>
  <w:num w:numId="42">
    <w:abstractNumId w:val="3"/>
  </w:num>
  <w:num w:numId="43">
    <w:abstractNumId w:val="52"/>
  </w:num>
  <w:num w:numId="44">
    <w:abstractNumId w:val="12"/>
  </w:num>
  <w:num w:numId="45">
    <w:abstractNumId w:val="25"/>
  </w:num>
  <w:num w:numId="46">
    <w:abstractNumId w:val="35"/>
  </w:num>
  <w:num w:numId="47">
    <w:abstractNumId w:val="48"/>
  </w:num>
  <w:num w:numId="48">
    <w:abstractNumId w:val="26"/>
  </w:num>
  <w:num w:numId="49">
    <w:abstractNumId w:val="39"/>
  </w:num>
  <w:num w:numId="50">
    <w:abstractNumId w:val="19"/>
  </w:num>
  <w:num w:numId="51">
    <w:abstractNumId w:val="53"/>
  </w:num>
  <w:num w:numId="52">
    <w:abstractNumId w:val="49"/>
  </w:num>
  <w:num w:numId="53">
    <w:abstractNumId w:val="18"/>
  </w:num>
  <w:num w:numId="54">
    <w:abstractNumId w:val="9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ecylia Kurach">
    <w15:presenceInfo w15:providerId="AD" w15:userId="S-1-5-21-1212460038-2233596916-3282296417-276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7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D08"/>
    <w:rsid w:val="00000007"/>
    <w:rsid w:val="000025B8"/>
    <w:rsid w:val="000104A0"/>
    <w:rsid w:val="0001108B"/>
    <w:rsid w:val="00017203"/>
    <w:rsid w:val="00023A3D"/>
    <w:rsid w:val="00026F4A"/>
    <w:rsid w:val="00027108"/>
    <w:rsid w:val="000615E1"/>
    <w:rsid w:val="0006643B"/>
    <w:rsid w:val="0008613F"/>
    <w:rsid w:val="000915B6"/>
    <w:rsid w:val="0009668F"/>
    <w:rsid w:val="000A03CF"/>
    <w:rsid w:val="000D1D53"/>
    <w:rsid w:val="000D206A"/>
    <w:rsid w:val="000E63A7"/>
    <w:rsid w:val="000E7046"/>
    <w:rsid w:val="000F0FB7"/>
    <w:rsid w:val="00103A82"/>
    <w:rsid w:val="00125900"/>
    <w:rsid w:val="00125BFA"/>
    <w:rsid w:val="00125C56"/>
    <w:rsid w:val="00141E4F"/>
    <w:rsid w:val="00142A00"/>
    <w:rsid w:val="0015322A"/>
    <w:rsid w:val="00170AB8"/>
    <w:rsid w:val="0017625F"/>
    <w:rsid w:val="00180A32"/>
    <w:rsid w:val="0018436C"/>
    <w:rsid w:val="001A528B"/>
    <w:rsid w:val="001B124D"/>
    <w:rsid w:val="001C0C6A"/>
    <w:rsid w:val="001C0CE6"/>
    <w:rsid w:val="001D38E9"/>
    <w:rsid w:val="001D64FE"/>
    <w:rsid w:val="001F0C3C"/>
    <w:rsid w:val="001F279C"/>
    <w:rsid w:val="001F71AC"/>
    <w:rsid w:val="00246CDC"/>
    <w:rsid w:val="00247D52"/>
    <w:rsid w:val="00256804"/>
    <w:rsid w:val="00263753"/>
    <w:rsid w:val="00267DD0"/>
    <w:rsid w:val="002D0838"/>
    <w:rsid w:val="002D3EB6"/>
    <w:rsid w:val="002E2A37"/>
    <w:rsid w:val="002E689F"/>
    <w:rsid w:val="00302007"/>
    <w:rsid w:val="00324F8E"/>
    <w:rsid w:val="00343B96"/>
    <w:rsid w:val="0036379B"/>
    <w:rsid w:val="00370CFC"/>
    <w:rsid w:val="00374E04"/>
    <w:rsid w:val="00393A39"/>
    <w:rsid w:val="003A0066"/>
    <w:rsid w:val="003A5057"/>
    <w:rsid w:val="003A6716"/>
    <w:rsid w:val="003B295D"/>
    <w:rsid w:val="003C1EDB"/>
    <w:rsid w:val="003D26AC"/>
    <w:rsid w:val="003D270A"/>
    <w:rsid w:val="003D7485"/>
    <w:rsid w:val="00446EA4"/>
    <w:rsid w:val="00450BEF"/>
    <w:rsid w:val="00482EE1"/>
    <w:rsid w:val="00487457"/>
    <w:rsid w:val="00494741"/>
    <w:rsid w:val="00494761"/>
    <w:rsid w:val="00494D06"/>
    <w:rsid w:val="00496A28"/>
    <w:rsid w:val="004A2F07"/>
    <w:rsid w:val="004A7587"/>
    <w:rsid w:val="004B2359"/>
    <w:rsid w:val="004B52D1"/>
    <w:rsid w:val="004F172F"/>
    <w:rsid w:val="00503166"/>
    <w:rsid w:val="005130B2"/>
    <w:rsid w:val="00514246"/>
    <w:rsid w:val="00520EEA"/>
    <w:rsid w:val="005403F7"/>
    <w:rsid w:val="005462AD"/>
    <w:rsid w:val="005515F8"/>
    <w:rsid w:val="00572447"/>
    <w:rsid w:val="005744B9"/>
    <w:rsid w:val="00577FD6"/>
    <w:rsid w:val="005935D6"/>
    <w:rsid w:val="005B33C9"/>
    <w:rsid w:val="005C057E"/>
    <w:rsid w:val="005D03D1"/>
    <w:rsid w:val="005E4AD4"/>
    <w:rsid w:val="00600EA3"/>
    <w:rsid w:val="00603F3F"/>
    <w:rsid w:val="00605826"/>
    <w:rsid w:val="00610BCF"/>
    <w:rsid w:val="0061253C"/>
    <w:rsid w:val="0064252E"/>
    <w:rsid w:val="00651705"/>
    <w:rsid w:val="00675731"/>
    <w:rsid w:val="00677B7D"/>
    <w:rsid w:val="006964E7"/>
    <w:rsid w:val="00696D5F"/>
    <w:rsid w:val="006A37D5"/>
    <w:rsid w:val="006C26DE"/>
    <w:rsid w:val="006D5ED4"/>
    <w:rsid w:val="006F43EF"/>
    <w:rsid w:val="007208CB"/>
    <w:rsid w:val="007375F6"/>
    <w:rsid w:val="00750A70"/>
    <w:rsid w:val="00754D30"/>
    <w:rsid w:val="00761834"/>
    <w:rsid w:val="00763078"/>
    <w:rsid w:val="00763F7E"/>
    <w:rsid w:val="00791569"/>
    <w:rsid w:val="007940DD"/>
    <w:rsid w:val="007968A7"/>
    <w:rsid w:val="007C6C71"/>
    <w:rsid w:val="007E5880"/>
    <w:rsid w:val="007F0500"/>
    <w:rsid w:val="00800E2F"/>
    <w:rsid w:val="00800E72"/>
    <w:rsid w:val="00804E82"/>
    <w:rsid w:val="008073A8"/>
    <w:rsid w:val="00812776"/>
    <w:rsid w:val="00812EA3"/>
    <w:rsid w:val="008224DC"/>
    <w:rsid w:val="00834521"/>
    <w:rsid w:val="00854A3F"/>
    <w:rsid w:val="00864799"/>
    <w:rsid w:val="00875F98"/>
    <w:rsid w:val="0088007E"/>
    <w:rsid w:val="008820FF"/>
    <w:rsid w:val="0088588A"/>
    <w:rsid w:val="00893156"/>
    <w:rsid w:val="008A1858"/>
    <w:rsid w:val="008A5AF4"/>
    <w:rsid w:val="008B542D"/>
    <w:rsid w:val="008B6A93"/>
    <w:rsid w:val="008D6B41"/>
    <w:rsid w:val="008E1540"/>
    <w:rsid w:val="008E3421"/>
    <w:rsid w:val="008E3E20"/>
    <w:rsid w:val="008E41E8"/>
    <w:rsid w:val="008E6EB7"/>
    <w:rsid w:val="008F38F7"/>
    <w:rsid w:val="009348CF"/>
    <w:rsid w:val="00947D93"/>
    <w:rsid w:val="00961EAF"/>
    <w:rsid w:val="00965442"/>
    <w:rsid w:val="00970124"/>
    <w:rsid w:val="00997B98"/>
    <w:rsid w:val="009A03BF"/>
    <w:rsid w:val="009A0E4A"/>
    <w:rsid w:val="009A71D5"/>
    <w:rsid w:val="009B35BF"/>
    <w:rsid w:val="009D121D"/>
    <w:rsid w:val="009F1289"/>
    <w:rsid w:val="009F2B11"/>
    <w:rsid w:val="009F3DCD"/>
    <w:rsid w:val="00A1349B"/>
    <w:rsid w:val="00A275B3"/>
    <w:rsid w:val="00A37EC4"/>
    <w:rsid w:val="00A61191"/>
    <w:rsid w:val="00A624CA"/>
    <w:rsid w:val="00A67D08"/>
    <w:rsid w:val="00A75C68"/>
    <w:rsid w:val="00A932E1"/>
    <w:rsid w:val="00AA28AA"/>
    <w:rsid w:val="00AB3B69"/>
    <w:rsid w:val="00AD4B83"/>
    <w:rsid w:val="00AF76CE"/>
    <w:rsid w:val="00B1252F"/>
    <w:rsid w:val="00B13DFC"/>
    <w:rsid w:val="00B1611C"/>
    <w:rsid w:val="00B376AB"/>
    <w:rsid w:val="00B4018E"/>
    <w:rsid w:val="00B64465"/>
    <w:rsid w:val="00B71492"/>
    <w:rsid w:val="00B77165"/>
    <w:rsid w:val="00B849F9"/>
    <w:rsid w:val="00B96835"/>
    <w:rsid w:val="00BA6FE2"/>
    <w:rsid w:val="00BB30A6"/>
    <w:rsid w:val="00BB5F74"/>
    <w:rsid w:val="00BB67CD"/>
    <w:rsid w:val="00BD3560"/>
    <w:rsid w:val="00BD5A72"/>
    <w:rsid w:val="00BD7535"/>
    <w:rsid w:val="00C05004"/>
    <w:rsid w:val="00C407B0"/>
    <w:rsid w:val="00C52F19"/>
    <w:rsid w:val="00C750D5"/>
    <w:rsid w:val="00C9448D"/>
    <w:rsid w:val="00C95D0D"/>
    <w:rsid w:val="00CA1A82"/>
    <w:rsid w:val="00CB1012"/>
    <w:rsid w:val="00CB5AF5"/>
    <w:rsid w:val="00D046F4"/>
    <w:rsid w:val="00D10608"/>
    <w:rsid w:val="00D21604"/>
    <w:rsid w:val="00D27558"/>
    <w:rsid w:val="00D32F75"/>
    <w:rsid w:val="00D4499C"/>
    <w:rsid w:val="00D8516B"/>
    <w:rsid w:val="00DA7C36"/>
    <w:rsid w:val="00DB2576"/>
    <w:rsid w:val="00E03AC9"/>
    <w:rsid w:val="00E04B32"/>
    <w:rsid w:val="00E23954"/>
    <w:rsid w:val="00E44CF4"/>
    <w:rsid w:val="00E70186"/>
    <w:rsid w:val="00EB493C"/>
    <w:rsid w:val="00EB5621"/>
    <w:rsid w:val="00EC38EE"/>
    <w:rsid w:val="00F31054"/>
    <w:rsid w:val="00F33087"/>
    <w:rsid w:val="00F374E0"/>
    <w:rsid w:val="00F7260F"/>
    <w:rsid w:val="00F86DE6"/>
    <w:rsid w:val="00F87259"/>
    <w:rsid w:val="00F94992"/>
    <w:rsid w:val="00F96C9C"/>
    <w:rsid w:val="00FA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1F115"/>
  <w15:chartTrackingRefBased/>
  <w15:docId w15:val="{C1CEF637-138A-41CB-A92B-D1CB6B88E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6D5ED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6D5ED4"/>
    <w:rPr>
      <w:color w:val="0066CC"/>
      <w:u w:val="single"/>
    </w:rPr>
  </w:style>
  <w:style w:type="character" w:customStyle="1" w:styleId="Teksttreci2">
    <w:name w:val="Tekst treści (2)_"/>
    <w:basedOn w:val="Domylnaczcionkaakapitu"/>
    <w:rsid w:val="006D5E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rsid w:val="006D5E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lubstopka0">
    <w:name w:val="Nagłówek lub stopka"/>
    <w:basedOn w:val="Nagweklubstopka"/>
    <w:rsid w:val="006D5E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6D5ED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Teksttreci3Bezpogrubienia">
    <w:name w:val="Tekst treści (3) + Bez pogrubienia"/>
    <w:basedOn w:val="Teksttreci3"/>
    <w:rsid w:val="006D5E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20">
    <w:name w:val="Tekst treści (2)"/>
    <w:basedOn w:val="Teksttreci2"/>
    <w:rsid w:val="006D5E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Kursywa">
    <w:name w:val="Tekst treści (2) + Kursywa"/>
    <w:basedOn w:val="Teksttreci2"/>
    <w:rsid w:val="006D5ED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6D5E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375ptBezpogrubienia">
    <w:name w:val="Tekst treści (3) + 7;5 pt;Bez pogrubienia"/>
    <w:basedOn w:val="Teksttreci3"/>
    <w:rsid w:val="006D5E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Teksttreci3Maelitery">
    <w:name w:val="Tekst treści (3) + Małe litery"/>
    <w:basedOn w:val="Teksttreci3"/>
    <w:rsid w:val="006D5ED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275pt">
    <w:name w:val="Tekst treści (2) + 7;5 pt"/>
    <w:basedOn w:val="Teksttreci2"/>
    <w:rsid w:val="006D5E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6D5ED4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Nagweklubstopka12ptBezpogrubienia">
    <w:name w:val="Nagłówek lub stopka + 12 pt;Bez pogrubienia"/>
    <w:basedOn w:val="Nagweklubstopka"/>
    <w:rsid w:val="006D5E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rsid w:val="006D5E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50">
    <w:name w:val="Tekst treści (5)"/>
    <w:basedOn w:val="Teksttreci5"/>
    <w:rsid w:val="006D5E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6D5ED4"/>
    <w:pPr>
      <w:shd w:val="clear" w:color="auto" w:fill="FFFFFF"/>
      <w:spacing w:before="360" w:line="552" w:lineRule="exact"/>
      <w:ind w:hanging="400"/>
      <w:jc w:val="center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6D5ED4"/>
    <w:pPr>
      <w:shd w:val="clear" w:color="auto" w:fill="FFFFFF"/>
      <w:spacing w:after="360" w:line="0" w:lineRule="atLeast"/>
      <w:ind w:hanging="400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kapitzlist">
    <w:name w:val="List Paragraph"/>
    <w:aliases w:val="sw tekst,lp1,List Paragraph2,Numerowanie,Akapit z listą BS,Kolorowa lista — akcent 11,L1,List Paragraph,Preambuła,Odstavec,Obiekt,Akapit z listą 1,BulletC,normalny tekst,Akapit z listą31,Podsis rysunku,maz_wyliczenie,opis dzialania,Dot pt"/>
    <w:basedOn w:val="Normalny"/>
    <w:link w:val="AkapitzlistZnak"/>
    <w:uiPriority w:val="34"/>
    <w:qFormat/>
    <w:rsid w:val="006D5ED4"/>
    <w:pPr>
      <w:ind w:left="720"/>
      <w:contextualSpacing/>
    </w:pPr>
  </w:style>
  <w:style w:type="character" w:customStyle="1" w:styleId="Brak">
    <w:name w:val="Brak"/>
    <w:qFormat/>
    <w:rsid w:val="006D5ED4"/>
  </w:style>
  <w:style w:type="paragraph" w:styleId="Stopka">
    <w:name w:val="footer"/>
    <w:basedOn w:val="Normalny"/>
    <w:link w:val="StopkaZnak"/>
    <w:uiPriority w:val="99"/>
    <w:unhideWhenUsed/>
    <w:rsid w:val="006D5E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ED4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AkapitzlistZnak">
    <w:name w:val="Akapit z listą Znak"/>
    <w:aliases w:val="sw tekst Znak,lp1 Znak,List Paragraph2 Znak,Numerowanie Znak,Akapit z listą BS Znak,Kolorowa lista — akcent 11 Znak,L1 Znak,List Paragraph Znak,Preambuła Znak,Odstavec Znak,Obiekt Znak,Akapit z listą 1 Znak,BulletC Znak,Dot pt Znak"/>
    <w:link w:val="Akapitzlist"/>
    <w:uiPriority w:val="34"/>
    <w:qFormat/>
    <w:locked/>
    <w:rsid w:val="006D5ED4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Zwykytekst">
    <w:name w:val="Plain Text"/>
    <w:basedOn w:val="Normalny"/>
    <w:link w:val="ZwykytekstZnak"/>
    <w:unhideWhenUsed/>
    <w:rsid w:val="006D5ED4"/>
    <w:pPr>
      <w:widowControl/>
    </w:pPr>
    <w:rPr>
      <w:rFonts w:ascii="Courier New" w:eastAsia="Times New Roman" w:hAnsi="Courier New" w:cs="Times New Roman"/>
      <w:color w:val="auto"/>
      <w:sz w:val="20"/>
      <w:szCs w:val="20"/>
      <w:lang w:val="x-none" w:bidi="ar-SA"/>
    </w:rPr>
  </w:style>
  <w:style w:type="character" w:customStyle="1" w:styleId="ZwykytekstZnak">
    <w:name w:val="Zwykły tekst Znak"/>
    <w:basedOn w:val="Domylnaczcionkaakapitu"/>
    <w:link w:val="Zwykytekst"/>
    <w:rsid w:val="006D5ED4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markedcontent">
    <w:name w:val="markedcontent"/>
    <w:basedOn w:val="Domylnaczcionkaakapitu"/>
    <w:rsid w:val="006D5ED4"/>
  </w:style>
  <w:style w:type="character" w:customStyle="1" w:styleId="highlight">
    <w:name w:val="highlight"/>
    <w:basedOn w:val="Domylnaczcionkaakapitu"/>
    <w:rsid w:val="006D5ED4"/>
  </w:style>
  <w:style w:type="paragraph" w:styleId="Tekstdymka">
    <w:name w:val="Balloon Text"/>
    <w:basedOn w:val="Normalny"/>
    <w:link w:val="TekstdymkaZnak"/>
    <w:uiPriority w:val="99"/>
    <w:semiHidden/>
    <w:unhideWhenUsed/>
    <w:rsid w:val="00696D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6D5F"/>
    <w:rPr>
      <w:rFonts w:ascii="Segoe UI" w:eastAsia="Arial Unicode MS" w:hAnsi="Segoe UI" w:cs="Segoe UI"/>
      <w:color w:val="000000"/>
      <w:sz w:val="18"/>
      <w:szCs w:val="18"/>
      <w:lang w:eastAsia="pl-PL" w:bidi="pl-PL"/>
    </w:rPr>
  </w:style>
  <w:style w:type="character" w:styleId="Odwoaniedokomentarza">
    <w:name w:val="annotation reference"/>
    <w:basedOn w:val="Domylnaczcionkaakapitu"/>
    <w:uiPriority w:val="99"/>
    <w:unhideWhenUsed/>
    <w:rsid w:val="00A37E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7E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7EC4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7E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7EC4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67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67CD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styleId="Odwoanieprzypisudolnego">
    <w:name w:val="footnote reference"/>
    <w:uiPriority w:val="99"/>
    <w:semiHidden/>
    <w:rsid w:val="00BB67CD"/>
    <w:rPr>
      <w:rFonts w:cs="Times New Roman"/>
      <w:vertAlign w:val="superscript"/>
    </w:rPr>
  </w:style>
  <w:style w:type="character" w:customStyle="1" w:styleId="Nagwek2">
    <w:name w:val="Nagłówek #2_"/>
    <w:basedOn w:val="Domylnaczcionkaakapitu"/>
    <w:link w:val="Nagwek20"/>
    <w:rsid w:val="0002710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027108"/>
    <w:pPr>
      <w:shd w:val="clear" w:color="auto" w:fill="FFFFFF"/>
      <w:spacing w:before="300" w:line="274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F43E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275B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500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5004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05004"/>
    <w:rPr>
      <w:vertAlign w:val="superscript"/>
    </w:rPr>
  </w:style>
  <w:style w:type="table" w:styleId="Tabela-Siatka">
    <w:name w:val="Table Grid"/>
    <w:basedOn w:val="Standardowy"/>
    <w:uiPriority w:val="39"/>
    <w:rsid w:val="00520E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96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6A28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4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1F99E-58B8-4D81-AE3A-E160DA63E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641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Glowny Inspektorat Transportu Drogowego</Company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Filipek</dc:creator>
  <cp:keywords/>
  <dc:description/>
  <cp:lastModifiedBy>Cecylia Kurach</cp:lastModifiedBy>
  <cp:revision>3</cp:revision>
  <cp:lastPrinted>2025-10-30T12:34:00Z</cp:lastPrinted>
  <dcterms:created xsi:type="dcterms:W3CDTF">2025-10-30T12:35:00Z</dcterms:created>
  <dcterms:modified xsi:type="dcterms:W3CDTF">2025-10-30T12:39:00Z</dcterms:modified>
</cp:coreProperties>
</file>